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2A03F" w14:textId="33C51AEE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52"/>
        <w:gridCol w:w="5310"/>
      </w:tblGrid>
      <w:tr w:rsidR="0048348A" w:rsidRPr="00385B43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24FEE2DB" w:rsidR="00A97A10" w:rsidRPr="00385B43" w:rsidRDefault="00EE706F" w:rsidP="00B4260D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EE706F">
              <w:rPr>
                <w:rFonts w:ascii="Arial Narrow" w:hAnsi="Arial Narrow"/>
                <w:bCs/>
                <w:sz w:val="18"/>
                <w:szCs w:val="18"/>
              </w:rPr>
              <w:t>Občianske združenie MAS Sabinovsko, o.z.</w:t>
            </w:r>
          </w:p>
        </w:tc>
      </w:tr>
      <w:tr w:rsidR="0048348A" w:rsidRPr="00385B43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426281" w:rsidRDefault="00A97A10" w:rsidP="00B4260D">
            <w:pPr>
              <w:rPr>
                <w:rFonts w:ascii="Arial Narrow" w:hAnsi="Arial Narrow"/>
                <w:i/>
              </w:rPr>
            </w:pPr>
            <w:r w:rsidRPr="00426281">
              <w:rPr>
                <w:rFonts w:ascii="Arial Narrow" w:hAnsi="Arial Narrow"/>
                <w:bCs/>
                <w:i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426281" w:rsidRDefault="000F3A18" w:rsidP="00A97A10">
            <w:pPr>
              <w:rPr>
                <w:rFonts w:ascii="Arial Narrow" w:hAnsi="Arial Narrow"/>
                <w:bCs/>
                <w:i/>
                <w:sz w:val="18"/>
                <w:szCs w:val="18"/>
              </w:rPr>
            </w:pPr>
            <w:r w:rsidRPr="00426281">
              <w:rPr>
                <w:rFonts w:ascii="Arial Narrow" w:hAnsi="Arial Narrow"/>
                <w:bCs/>
                <w:i/>
                <w:sz w:val="18"/>
                <w:szCs w:val="18"/>
              </w:rPr>
              <w:t>Uveďte presný názov projektu. V prípade, že sa názov projektu v ŽoP</w:t>
            </w:r>
            <w:r w:rsidR="00A97A10" w:rsidRPr="00426281">
              <w:rPr>
                <w:rFonts w:ascii="Arial Narrow" w:hAnsi="Arial Narrow"/>
                <w:bCs/>
                <w:i/>
                <w:sz w:val="18"/>
                <w:szCs w:val="18"/>
              </w:rPr>
              <w:t>r</w:t>
            </w:r>
            <w:r w:rsidRPr="00426281">
              <w:rPr>
                <w:rFonts w:ascii="Arial Narrow" w:hAnsi="Arial Narrow"/>
                <w:bCs/>
                <w:i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4601A071" w:rsidR="00A97A10" w:rsidRPr="00385B43" w:rsidRDefault="00EE706F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EE706F">
              <w:rPr>
                <w:rFonts w:ascii="Arial Narrow" w:hAnsi="Arial Narrow"/>
                <w:bCs/>
                <w:sz w:val="18"/>
                <w:szCs w:val="18"/>
              </w:rPr>
              <w:t>IROP-CLLD-X371-512-00</w:t>
            </w:r>
            <w:r w:rsidR="001B62DA">
              <w:rPr>
                <w:rFonts w:ascii="Arial Narrow" w:hAnsi="Arial Narrow"/>
                <w:bCs/>
                <w:sz w:val="18"/>
                <w:szCs w:val="18"/>
              </w:rPr>
              <w:t>5</w:t>
            </w:r>
          </w:p>
        </w:tc>
      </w:tr>
      <w:tr w:rsidR="00A97A10" w:rsidRPr="00385B43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23E666F2" w:rsidR="00A97A10" w:rsidRPr="00385B43" w:rsidRDefault="00A97A1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</w:tbl>
    <w:p w14:paraId="2D4F1E21" w14:textId="3D8F1983" w:rsidR="000C6F71" w:rsidRDefault="000C6F71" w:rsidP="00231C62">
      <w:pPr>
        <w:rPr>
          <w:rFonts w:ascii="Arial Narrow" w:hAnsi="Arial Narrow"/>
        </w:rPr>
      </w:pPr>
    </w:p>
    <w:p w14:paraId="33811338" w14:textId="79CB1C30" w:rsidR="00335488" w:rsidRDefault="00335488" w:rsidP="00231C62">
      <w:pPr>
        <w:rPr>
          <w:rFonts w:ascii="Arial Narrow" w:hAnsi="Arial Narrow"/>
          <w:bCs/>
          <w:sz w:val="18"/>
          <w:szCs w:val="18"/>
          <w:highlight w:val="yellow"/>
        </w:rPr>
      </w:pPr>
    </w:p>
    <w:p w14:paraId="627B6FD7" w14:textId="77777777" w:rsidR="00080112" w:rsidRPr="00335488" w:rsidRDefault="00080112" w:rsidP="00080112">
      <w:pPr>
        <w:rPr>
          <w:rFonts w:ascii="Arial Narrow" w:hAnsi="Arial Narrow"/>
          <w:b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/>
          <w:bCs/>
          <w:i/>
          <w:sz w:val="20"/>
          <w:szCs w:val="18"/>
          <w:highlight w:val="green"/>
          <w:u w:val="single"/>
        </w:rPr>
        <w:t xml:space="preserve">Inštrukcia pre žiadateľov: </w:t>
      </w:r>
    </w:p>
    <w:p w14:paraId="347E883D" w14:textId="77777777" w:rsidR="00080112" w:rsidRPr="00335488" w:rsidRDefault="00080112" w:rsidP="00080112">
      <w:pPr>
        <w:rPr>
          <w:rFonts w:ascii="Arial Narrow" w:hAnsi="Arial Narrow"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 xml:space="preserve">Žiadateľ pri vypĺňaní údajov v žiadosti o poskytnutie príspevku vymazáva inštrukcie, ktoré upresňujú spôsob alebo rozsah vyplnenia niektorých častí. </w:t>
      </w:r>
      <w:r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>Žiadateľ pri predkladaní žiadosti o poskytnutie príspevku odstraňuje aj túto inštrukciu.</w:t>
      </w:r>
    </w:p>
    <w:p w14:paraId="753D4CAC" w14:textId="77777777" w:rsidR="00080112" w:rsidRDefault="00080112" w:rsidP="00080112">
      <w:pPr>
        <w:rPr>
          <w:rFonts w:ascii="Arial Narrow" w:hAnsi="Arial Narrow"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 xml:space="preserve"> Žiadateľ môže ponechať inštrukcie v časti 7. ako pomôcku pre overenie, či sa vyjadril k všetkým požadovaným náležitostiam.</w:t>
      </w:r>
    </w:p>
    <w:p w14:paraId="106B4337" w14:textId="1C0965C0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CE65AF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385B43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>poverený na prijímanie písomností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člen štatutárneho orgánu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5A15B519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B74112">
              <w:rPr>
                <w:rFonts w:ascii="Arial Narrow" w:hAnsi="Arial Narrow"/>
                <w:b/>
                <w:bCs/>
              </w:rPr>
              <w:t>Kontaktná osoba:</w:t>
            </w:r>
            <w:r w:rsidRPr="00385B43">
              <w:rPr>
                <w:rFonts w:ascii="Arial Narrow" w:hAnsi="Arial Narrow"/>
                <w:b/>
                <w:bCs/>
              </w:rPr>
              <w:t xml:space="preserve"> 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385B43">
              <w:rPr>
                <w:rFonts w:ascii="Arial Narrow" w:hAnsi="Arial Narrow"/>
                <w:sz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proofErr w:type="spellStart"/>
            <w:r w:rsidRPr="00385B43">
              <w:rPr>
                <w:rFonts w:ascii="Arial Narrow" w:hAnsi="Arial Narrow"/>
                <w:b/>
                <w:bCs/>
              </w:rPr>
              <w:t>P.č</w:t>
            </w:r>
            <w:proofErr w:type="spellEnd"/>
            <w:r w:rsidRPr="00385B43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12B1F948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</w:t>
            </w:r>
            <w:del w:id="0" w:author="Autor">
              <w:r w:rsidRPr="00385B43" w:rsidDel="00FD5F97">
                <w:rPr>
                  <w:rFonts w:ascii="Arial Narrow" w:hAnsi="Arial Narrow"/>
                  <w:b/>
                  <w:bCs/>
                </w:rPr>
                <w:delText xml:space="preserve">aktivít </w:delText>
              </w:r>
            </w:del>
            <w:r w:rsidRPr="00385B43">
              <w:rPr>
                <w:rFonts w:ascii="Arial Narrow" w:hAnsi="Arial Narrow"/>
                <w:b/>
                <w:bCs/>
              </w:rPr>
              <w:t xml:space="preserve">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1BF72403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</w:t>
            </w:r>
            <w:del w:id="1" w:author="Autor">
              <w:r w:rsidR="0009206F" w:rsidRPr="00385B43" w:rsidDel="00FD5F97">
                <w:rPr>
                  <w:rFonts w:ascii="Arial Narrow" w:hAnsi="Arial Narrow"/>
                  <w:sz w:val="18"/>
                  <w:szCs w:val="18"/>
                </w:rPr>
                <w:delText>, pričom berie do úvahy začiatok realizácie aktivity projektu, ktorá začína ako prvá a koniec realizácie aktivity projektu, ktorá končí ako posledná.</w:delText>
              </w:r>
              <w:r w:rsidR="00570367" w:rsidRPr="00385B43" w:rsidDel="00FD5F97">
                <w:rPr>
                  <w:rFonts w:ascii="Arial Narrow" w:hAnsi="Arial Narrow"/>
                  <w:sz w:val="18"/>
                  <w:szCs w:val="18"/>
                </w:rPr>
                <w:delText xml:space="preserve"> </w:delText>
              </w:r>
            </w:del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50DBF24F" w:rsidR="00505686" w:rsidRPr="00385B43" w:rsidRDefault="00505686" w:rsidP="00210E93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</w:t>
            </w:r>
            <w:r w:rsidR="00210E93">
              <w:rPr>
                <w:rFonts w:ascii="Arial Narrow" w:hAnsi="Arial Narrow"/>
                <w:b/>
                <w:bCs/>
              </w:rPr>
              <w:t>á</w:t>
            </w:r>
            <w:r w:rsidRPr="00385B43">
              <w:rPr>
                <w:rFonts w:ascii="Arial Narrow" w:hAnsi="Arial Narrow"/>
                <w:b/>
                <w:bCs/>
              </w:rPr>
              <w:t xml:space="preserve"> aktivit</w:t>
            </w:r>
            <w:r w:rsidR="00210E93">
              <w:rPr>
                <w:rFonts w:ascii="Arial Narrow" w:hAnsi="Arial Narrow"/>
                <w:b/>
                <w:bCs/>
              </w:rPr>
              <w:t>a</w:t>
            </w:r>
            <w:r w:rsidRPr="00385B43">
              <w:rPr>
                <w:rFonts w:ascii="Arial Narrow" w:hAnsi="Arial Narrow"/>
                <w:b/>
                <w:bCs/>
              </w:rPr>
              <w:t xml:space="preserve">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36CAF6E0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</w:t>
            </w:r>
            <w:del w:id="2" w:author="Autor">
              <w:r w:rsidRPr="00385B43" w:rsidDel="00FD5F97">
                <w:rPr>
                  <w:rFonts w:ascii="Arial Narrow" w:hAnsi="Arial Narrow"/>
                  <w:b/>
                  <w:bCs/>
                </w:rPr>
                <w:delText xml:space="preserve">aktivity </w:delText>
              </w:r>
            </w:del>
            <w:ins w:id="3" w:author="Autor">
              <w:r w:rsidR="00FD5F97">
                <w:rPr>
                  <w:rFonts w:ascii="Arial Narrow" w:hAnsi="Arial Narrow"/>
                  <w:b/>
                  <w:bCs/>
                </w:rPr>
                <w:t>projektu</w:t>
              </w:r>
            </w:ins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1863C723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Koniec realizácie </w:t>
            </w:r>
            <w:del w:id="4" w:author="Autor">
              <w:r w:rsidRPr="00385B43" w:rsidDel="00FD5F97">
                <w:rPr>
                  <w:rFonts w:ascii="Arial Narrow" w:hAnsi="Arial Narrow"/>
                  <w:b/>
                  <w:bCs/>
                </w:rPr>
                <w:delText>aktivity</w:delText>
              </w:r>
            </w:del>
            <w:ins w:id="5" w:author="Autor">
              <w:r w:rsidR="00FD5F97">
                <w:rPr>
                  <w:rFonts w:ascii="Arial Narrow" w:hAnsi="Arial Narrow"/>
                  <w:b/>
                  <w:bCs/>
                </w:rPr>
                <w:t>projektu</w:t>
              </w:r>
            </w:ins>
          </w:p>
        </w:tc>
      </w:tr>
      <w:tr w:rsidR="0009206F" w:rsidRPr="00385B43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421DD944" w14:textId="77777777" w:rsidR="00D92637" w:rsidRPr="00EE706F" w:rsidRDefault="00D92637" w:rsidP="0083156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  <w:r w:rsidRPr="00EE706F">
              <w:rPr>
                <w:rFonts w:ascii="Arial Narrow" w:hAnsi="Arial Narrow"/>
                <w:sz w:val="18"/>
                <w:szCs w:val="18"/>
              </w:rPr>
              <w:t>B3 Nákup vozidiel spoločnej dopravy osôb</w:t>
            </w:r>
          </w:p>
          <w:p w14:paraId="679E5965" w14:textId="50CC2A9A" w:rsidR="00CD0FA6" w:rsidRPr="00385B43" w:rsidRDefault="00CD0FA6" w:rsidP="00EE706F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hideMark/>
          </w:tcPr>
          <w:p w14:paraId="505454FD" w14:textId="2B5BFB8A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uvedie deň, mesiac a rok začiatku </w:t>
            </w:r>
            <w:del w:id="6" w:author="Autor">
              <w:r w:rsidR="00210E93" w:rsidDel="009374BB">
                <w:rPr>
                  <w:rFonts w:ascii="Arial Narrow" w:hAnsi="Arial Narrow"/>
                  <w:sz w:val="18"/>
                  <w:szCs w:val="18"/>
                </w:rPr>
                <w:delText>hlavnej</w:delText>
              </w:r>
              <w:r w:rsidR="00210E93" w:rsidRPr="00385B43" w:rsidDel="009374BB">
                <w:rPr>
                  <w:rFonts w:ascii="Arial Narrow" w:hAnsi="Arial Narrow"/>
                  <w:sz w:val="18"/>
                  <w:szCs w:val="18"/>
                </w:rPr>
                <w:delText xml:space="preserve"> </w:delText>
              </w:r>
              <w:r w:rsidRPr="00385B43" w:rsidDel="009374BB">
                <w:rPr>
                  <w:rFonts w:ascii="Arial Narrow" w:hAnsi="Arial Narrow"/>
                  <w:sz w:val="18"/>
                  <w:szCs w:val="18"/>
                </w:rPr>
                <w:delText>aktivity</w:delText>
              </w:r>
            </w:del>
            <w:ins w:id="7" w:author="Autor">
              <w:r w:rsidR="009374BB">
                <w:rPr>
                  <w:rFonts w:ascii="Arial Narrow" w:hAnsi="Arial Narrow"/>
                  <w:sz w:val="18"/>
                  <w:szCs w:val="18"/>
                </w:rPr>
                <w:t>realizácie</w:t>
              </w:r>
            </w:ins>
            <w:r w:rsidRPr="00385B43">
              <w:rPr>
                <w:rFonts w:ascii="Arial Narrow" w:hAnsi="Arial Narrow"/>
                <w:sz w:val="18"/>
                <w:szCs w:val="18"/>
              </w:rPr>
              <w:t xml:space="preserve">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0301419D" w14:textId="77777777" w:rsidR="009374BB" w:rsidRDefault="009374BB" w:rsidP="009374BB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ReS, resp. užívateľ môže začať s realizáciou projektu až po predložení tejto ŽoPr na MAS.</w:t>
            </w:r>
          </w:p>
          <w:p w14:paraId="4B4E5FEF" w14:textId="195E52C2" w:rsidR="0009206F" w:rsidRPr="00385B43" w:rsidRDefault="0009206F" w:rsidP="009374B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3933EBCB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mesiac a rok ukončenia</w:t>
            </w:r>
            <w:r w:rsidR="00210E93">
              <w:rPr>
                <w:rFonts w:ascii="Arial Narrow" w:hAnsi="Arial Narrow"/>
                <w:sz w:val="18"/>
                <w:szCs w:val="18"/>
              </w:rPr>
              <w:t xml:space="preserve"> </w:t>
            </w:r>
            <w:del w:id="8" w:author="Autor">
              <w:r w:rsidR="00210E93" w:rsidDel="009374BB">
                <w:rPr>
                  <w:rFonts w:ascii="Arial Narrow" w:hAnsi="Arial Narrow"/>
                  <w:sz w:val="18"/>
                  <w:szCs w:val="18"/>
                </w:rPr>
                <w:delText>hlavnej</w:delText>
              </w:r>
              <w:r w:rsidRPr="00385B43" w:rsidDel="009374BB">
                <w:rPr>
                  <w:rFonts w:ascii="Arial Narrow" w:hAnsi="Arial Narrow"/>
                  <w:sz w:val="18"/>
                  <w:szCs w:val="18"/>
                </w:rPr>
                <w:delText xml:space="preserve"> aktivity</w:delText>
              </w:r>
            </w:del>
            <w:ins w:id="9" w:author="Autor">
              <w:r w:rsidR="009374BB">
                <w:rPr>
                  <w:rFonts w:ascii="Arial Narrow" w:hAnsi="Arial Narrow"/>
                  <w:sz w:val="18"/>
                  <w:szCs w:val="18"/>
                </w:rPr>
                <w:t>realizácie</w:t>
              </w:r>
            </w:ins>
            <w:r w:rsidRPr="00385B43">
              <w:rPr>
                <w:rFonts w:ascii="Arial Narrow" w:hAnsi="Arial Narrow"/>
                <w:sz w:val="18"/>
                <w:szCs w:val="18"/>
              </w:rPr>
              <w:t xml:space="preserve"> projektu.</w:t>
            </w:r>
          </w:p>
          <w:p w14:paraId="61860CF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19865970" w14:textId="77777777" w:rsidR="00E0609C" w:rsidRDefault="00E0609C" w:rsidP="00210E93">
            <w:pPr>
              <w:rPr>
                <w:rFonts w:ascii="Arial Narrow" w:hAnsi="Arial Narrow"/>
                <w:sz w:val="18"/>
                <w:szCs w:val="18"/>
              </w:rPr>
            </w:pPr>
          </w:p>
          <w:p w14:paraId="680B9FC9" w14:textId="072AC765" w:rsidR="00204EA5" w:rsidRDefault="00204EA5" w:rsidP="00210E9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204EA5">
              <w:rPr>
                <w:rFonts w:ascii="Arial Narrow" w:hAnsi="Arial Narrow"/>
                <w:bCs/>
                <w:sz w:val="18"/>
                <w:szCs w:val="18"/>
              </w:rPr>
              <w:t xml:space="preserve">Žiadateľ je povinný ukončiť </w:t>
            </w:r>
            <w:del w:id="10" w:author="Autor">
              <w:r w:rsidRPr="00204EA5" w:rsidDel="009374BB">
                <w:rPr>
                  <w:rFonts w:ascii="Arial Narrow" w:hAnsi="Arial Narrow"/>
                  <w:bCs/>
                  <w:sz w:val="18"/>
                  <w:szCs w:val="18"/>
                </w:rPr>
                <w:delText xml:space="preserve">práce na </w:delText>
              </w:r>
            </w:del>
            <w:ins w:id="11" w:author="Autor">
              <w:r w:rsidR="009374BB">
                <w:rPr>
                  <w:rFonts w:ascii="Arial Narrow" w:hAnsi="Arial Narrow"/>
                  <w:bCs/>
                  <w:sz w:val="18"/>
                  <w:szCs w:val="18"/>
                </w:rPr>
                <w:t xml:space="preserve">realizáciu </w:t>
              </w:r>
            </w:ins>
            <w:r w:rsidRPr="00204EA5">
              <w:rPr>
                <w:rFonts w:ascii="Arial Narrow" w:hAnsi="Arial Narrow"/>
                <w:bCs/>
                <w:sz w:val="18"/>
                <w:szCs w:val="18"/>
              </w:rPr>
              <w:t>projekt</w:t>
            </w:r>
            <w:ins w:id="12" w:author="Autor">
              <w:r w:rsidR="009374BB">
                <w:rPr>
                  <w:rFonts w:ascii="Arial Narrow" w:hAnsi="Arial Narrow"/>
                  <w:bCs/>
                  <w:sz w:val="18"/>
                  <w:szCs w:val="18"/>
                </w:rPr>
                <w:t>u</w:t>
              </w:r>
            </w:ins>
            <w:del w:id="13" w:author="Autor">
              <w:r w:rsidRPr="00204EA5" w:rsidDel="009374BB">
                <w:rPr>
                  <w:rFonts w:ascii="Arial Narrow" w:hAnsi="Arial Narrow"/>
                  <w:bCs/>
                  <w:sz w:val="18"/>
                  <w:szCs w:val="18"/>
                </w:rPr>
                <w:delText>e</w:delText>
              </w:r>
            </w:del>
            <w:r w:rsidRPr="00204EA5">
              <w:rPr>
                <w:rFonts w:ascii="Arial Narrow" w:hAnsi="Arial Narrow"/>
                <w:bCs/>
                <w:sz w:val="18"/>
                <w:szCs w:val="18"/>
              </w:rPr>
              <w:t xml:space="preserve"> do 9 mesiacov od nadobudnutia účinnosti zmluvy o poskytnutí príspevku</w:t>
            </w:r>
            <w:ins w:id="14" w:author="Autor">
              <w:r w:rsidR="009374BB">
                <w:rPr>
                  <w:rFonts w:ascii="Arial Narrow" w:hAnsi="Arial Narrow"/>
                  <w:bCs/>
                  <w:sz w:val="18"/>
                  <w:szCs w:val="18"/>
                </w:rPr>
                <w:t xml:space="preserve">, </w:t>
              </w:r>
            </w:ins>
            <w:del w:id="15" w:author="Autor">
              <w:r w:rsidRPr="00204EA5" w:rsidDel="009374BB">
                <w:rPr>
                  <w:rFonts w:ascii="Arial Narrow" w:hAnsi="Arial Narrow"/>
                  <w:bCs/>
                  <w:sz w:val="18"/>
                  <w:szCs w:val="18"/>
                </w:rPr>
                <w:delText xml:space="preserve">. Zároveň je žiadateľ povinný zrealizovať hlavnú aktivitu projektu </w:delText>
              </w:r>
            </w:del>
            <w:r w:rsidRPr="00204EA5">
              <w:rPr>
                <w:rFonts w:ascii="Arial Narrow" w:hAnsi="Arial Narrow"/>
                <w:bCs/>
                <w:sz w:val="18"/>
                <w:szCs w:val="18"/>
              </w:rPr>
              <w:t xml:space="preserve">najneskôr </w:t>
            </w:r>
            <w:ins w:id="16" w:author="Autor">
              <w:r w:rsidR="009374BB">
                <w:rPr>
                  <w:rFonts w:ascii="Arial Narrow" w:hAnsi="Arial Narrow"/>
                  <w:bCs/>
                  <w:sz w:val="18"/>
                  <w:szCs w:val="18"/>
                </w:rPr>
                <w:t xml:space="preserve">však </w:t>
              </w:r>
            </w:ins>
            <w:r w:rsidRPr="00204EA5">
              <w:rPr>
                <w:rFonts w:ascii="Arial Narrow" w:hAnsi="Arial Narrow"/>
                <w:bCs/>
                <w:sz w:val="18"/>
                <w:szCs w:val="18"/>
              </w:rPr>
              <w:t xml:space="preserve">do </w:t>
            </w:r>
            <w:del w:id="17" w:author="Autor">
              <w:r w:rsidRPr="00204EA5" w:rsidDel="009374BB">
                <w:rPr>
                  <w:rFonts w:ascii="Arial Narrow" w:hAnsi="Arial Narrow"/>
                  <w:bCs/>
                  <w:sz w:val="18"/>
                  <w:szCs w:val="18"/>
                </w:rPr>
                <w:delText>30.6.</w:delText>
              </w:r>
            </w:del>
            <w:ins w:id="18" w:author="Autor">
              <w:r w:rsidR="009374BB">
                <w:rPr>
                  <w:rFonts w:ascii="Arial Narrow" w:hAnsi="Arial Narrow"/>
                  <w:bCs/>
                  <w:sz w:val="18"/>
                  <w:szCs w:val="18"/>
                </w:rPr>
                <w:t>8.12.</w:t>
              </w:r>
            </w:ins>
            <w:r w:rsidRPr="00204EA5">
              <w:rPr>
                <w:rFonts w:ascii="Arial Narrow" w:hAnsi="Arial Narrow"/>
                <w:bCs/>
                <w:sz w:val="18"/>
                <w:szCs w:val="18"/>
              </w:rPr>
              <w:t>2023.</w:t>
            </w:r>
          </w:p>
          <w:p w14:paraId="18C3226D" w14:textId="4717685D" w:rsidR="00E0609C" w:rsidRPr="00385B43" w:rsidRDefault="00E0609C" w:rsidP="00210E93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B0976">
          <w:headerReference w:type="default" r:id="rId8"/>
          <w:footerReference w:type="default" r:id="rId9"/>
          <w:headerReference w:type="first" r:id="rId10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DB11A" w14:textId="0BE54838" w:rsidR="00993330" w:rsidRPr="00385B43" w:rsidRDefault="00993330" w:rsidP="00EE0CBE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</w:tc>
      </w:tr>
      <w:tr w:rsidR="00E101A2" w:rsidRPr="00385B43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647CD1D0" w:rsidR="00E101A2" w:rsidRPr="007302ED" w:rsidRDefault="00E101A2" w:rsidP="007302ED">
            <w:pPr>
              <w:pStyle w:val="Textkomentra"/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r w:rsidR="007302ED" w:rsidRPr="00E101A2">
              <w:rPr>
                <w:rFonts w:ascii="Arial Narrow" w:hAnsi="Arial Narrow"/>
                <w:sz w:val="18"/>
                <w:szCs w:val="18"/>
              </w:rPr>
              <w:t>„Nerelevantné pre túto výzvu“</w:t>
            </w:r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2616A43B" w:rsidR="00F11710" w:rsidRPr="00385B43" w:rsidRDefault="00F11710" w:rsidP="00E960A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r w:rsidR="00E960A9">
              <w:rPr>
                <w:rFonts w:ascii="Arial" w:hAnsi="Arial" w:cs="Arial"/>
                <w:sz w:val="22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-604271377"/>
                <w:placeholder>
                  <w:docPart w:val="331757D457BB4A38A5A471296DD85755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B74112">
                  <w:rPr>
                    <w:rFonts w:ascii="Arial" w:hAnsi="Arial" w:cs="Arial"/>
                    <w:sz w:val="22"/>
                  </w:rPr>
                  <w:t>B3 Nákup vozdiel spoločnej dopravy osôb</w:t>
                </w:r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55E7B5EA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3879C1">
              <w:rPr>
                <w:rFonts w:ascii="Arial Narrow" w:hAnsi="Arial Narrow"/>
                <w:sz w:val="18"/>
                <w:szCs w:val="18"/>
              </w:rPr>
              <w:t xml:space="preserve">uvedie </w:t>
            </w:r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F11710" w:rsidRPr="00385B43" w14:paraId="563945D3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396E4234" w14:textId="77777777" w:rsidR="00E76F9C" w:rsidRDefault="00E76F9C" w:rsidP="00E76F9C">
            <w:pPr>
              <w:jc w:val="center"/>
              <w:rPr>
                <w:rStyle w:val="fontstyle01"/>
              </w:rPr>
            </w:pPr>
          </w:p>
          <w:p w14:paraId="7C28534C" w14:textId="328F2AEB" w:rsidR="00E76F9C" w:rsidRDefault="00E76F9C" w:rsidP="00E76F9C">
            <w:pPr>
              <w:jc w:val="center"/>
            </w:pPr>
            <w:r>
              <w:rPr>
                <w:rStyle w:val="fontstyle01"/>
              </w:rPr>
              <w:t>B301</w:t>
            </w:r>
          </w:p>
          <w:p w14:paraId="62DB11D6" w14:textId="6A7DEE35" w:rsidR="00F11710" w:rsidRPr="00186946" w:rsidRDefault="00F11710" w:rsidP="00F11710">
            <w:pPr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72DEDA0" w14:textId="77777777" w:rsidR="00E76F9C" w:rsidRDefault="00E76F9C" w:rsidP="00E76F9C">
            <w:pPr>
              <w:jc w:val="center"/>
            </w:pPr>
            <w:r>
              <w:rPr>
                <w:rStyle w:val="fontstyle01"/>
              </w:rPr>
              <w:t>Počet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Style w:val="fontstyle01"/>
              </w:rPr>
              <w:t>nakúpených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Style w:val="fontstyle01"/>
              </w:rPr>
              <w:t>vozidiel</w:t>
            </w:r>
          </w:p>
          <w:p w14:paraId="0948197C" w14:textId="3BBCDB18" w:rsidR="00F11710" w:rsidRPr="00186946" w:rsidRDefault="00F11710" w:rsidP="00F11710">
            <w:pPr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E065C40" w14:textId="6BEC54CE" w:rsidR="00F11710" w:rsidRPr="00186946" w:rsidRDefault="001B62DA" w:rsidP="00F1171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50DD18D" w14:textId="6E959B56" w:rsidR="00F11710" w:rsidRPr="00186946" w:rsidRDefault="00F11710" w:rsidP="00F1171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86946">
              <w:rPr>
                <w:rFonts w:asciiTheme="minorHAnsi" w:hAnsiTheme="minorHAnsi" w:cstheme="minorHAnsi"/>
                <w:sz w:val="20"/>
                <w:szCs w:val="20"/>
              </w:rPr>
              <w:t xml:space="preserve">uvedie </w:t>
            </w:r>
            <w:r w:rsidR="00CE63F5" w:rsidRPr="00186946">
              <w:rPr>
                <w:rFonts w:asciiTheme="minorHAnsi" w:hAnsiTheme="minorHAnsi" w:cstheme="minorHAnsi"/>
                <w:sz w:val="20"/>
                <w:szCs w:val="20"/>
              </w:rPr>
              <w:t xml:space="preserve">žiadateľ </w:t>
            </w:r>
            <w:r w:rsidRPr="00186946">
              <w:rPr>
                <w:rFonts w:asciiTheme="minorHAnsi" w:hAnsiTheme="minorHAnsi" w:cstheme="minorHAnsi"/>
                <w:sz w:val="20"/>
                <w:szCs w:val="20"/>
              </w:rPr>
              <w:t>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3E2CE0F2" w14:textId="1306B928" w:rsidR="00F11710" w:rsidRPr="00186946" w:rsidRDefault="005317A5" w:rsidP="00F11710">
            <w:pPr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186946">
              <w:rPr>
                <w:rFonts w:asciiTheme="minorHAnsi" w:hAnsiTheme="minorHAnsi" w:cstheme="minorHAnsi"/>
                <w:sz w:val="20"/>
                <w:szCs w:val="20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ABE6BC5" w14:textId="649E6E24" w:rsidR="00F11710" w:rsidRPr="00186946" w:rsidRDefault="005317A5" w:rsidP="00F11710">
            <w:pPr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186946">
              <w:rPr>
                <w:rFonts w:asciiTheme="minorHAnsi" w:hAnsiTheme="minorHAnsi" w:cstheme="minorHAnsi"/>
                <w:sz w:val="20"/>
                <w:szCs w:val="20"/>
              </w:rPr>
              <w:t>UR, RMŽaND</w:t>
            </w:r>
          </w:p>
        </w:tc>
      </w:tr>
      <w:tr w:rsidR="0080425A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80425A" w:rsidRPr="00385B43" w:rsidRDefault="0080425A" w:rsidP="005E17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80425A" w:rsidRPr="00385B43" w:rsidRDefault="00CE63F5" w:rsidP="005E1704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vypĺňa identifikáciu rizík pre každý merateľný ukazovateľ s príznakom</w:t>
            </w:r>
          </w:p>
        </w:tc>
      </w:tr>
      <w:tr w:rsidR="0080425A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80425A" w:rsidRPr="00385B43" w:rsidRDefault="0080425A" w:rsidP="00B11C5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80425A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80425A" w:rsidRPr="00385B43" w:rsidRDefault="00CE63F5" w:rsidP="0080425A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895D5B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895D5B">
              <w:rPr>
                <w:rFonts w:ascii="Arial Narrow" w:hAnsi="Arial Narrow"/>
                <w:sz w:val="18"/>
                <w:szCs w:val="18"/>
              </w:rPr>
              <w:t xml:space="preserve"> identifikuje hlavné riziká, ktoré by mohli mať vplyv na nedosiahnutie plánovanej hodnoty merateľného/</w:t>
            </w:r>
            <w:proofErr w:type="spellStart"/>
            <w:r w:rsidR="0080425A" w:rsidRPr="00895D5B">
              <w:rPr>
                <w:rFonts w:ascii="Arial Narrow" w:hAnsi="Arial Narrow"/>
                <w:sz w:val="18"/>
                <w:szCs w:val="18"/>
              </w:rPr>
              <w:t>ých</w:t>
            </w:r>
            <w:proofErr w:type="spellEnd"/>
            <w:r w:rsidR="0080425A" w:rsidRPr="00895D5B">
              <w:rPr>
                <w:rFonts w:ascii="Arial Narrow" w:hAnsi="Arial Narrow"/>
                <w:sz w:val="18"/>
                <w:szCs w:val="18"/>
              </w:rPr>
              <w:t xml:space="preserve"> ukazovateľa/</w:t>
            </w:r>
            <w:proofErr w:type="spellStart"/>
            <w:r w:rsidR="0080425A" w:rsidRPr="00895D5B">
              <w:rPr>
                <w:rFonts w:ascii="Arial Narrow" w:hAnsi="Arial Narrow"/>
                <w:sz w:val="18"/>
                <w:szCs w:val="18"/>
              </w:rPr>
              <w:t>ov</w:t>
            </w:r>
            <w:proofErr w:type="spellEnd"/>
            <w:r w:rsidR="0080425A" w:rsidRPr="00895D5B">
              <w:rPr>
                <w:rFonts w:ascii="Arial Narrow" w:hAnsi="Arial Narrow"/>
                <w:sz w:val="18"/>
                <w:szCs w:val="18"/>
              </w:rPr>
              <w:t>, ktorý/é bol/i na úrovni výzvy označený/é „s</w:t>
            </w:r>
            <w:r w:rsidRPr="00895D5B">
              <w:rPr>
                <w:rFonts w:ascii="Arial Narrow" w:hAnsi="Arial Narrow"/>
                <w:sz w:val="18"/>
                <w:szCs w:val="18"/>
              </w:rPr>
              <w:t> </w:t>
            </w:r>
            <w:r w:rsidR="0080425A" w:rsidRPr="00895D5B">
              <w:rPr>
                <w:rFonts w:ascii="Arial Narrow" w:hAnsi="Arial Narrow"/>
                <w:sz w:val="18"/>
                <w:szCs w:val="18"/>
              </w:rPr>
              <w:t>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80425A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80425A" w:rsidRPr="00385B43" w:rsidRDefault="0080425A" w:rsidP="00B51F3B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80425A" w:rsidRPr="00385B43" w:rsidRDefault="00CE63F5" w:rsidP="00B11C52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vyberie z preddefinovaného číselníka príslušnú závažnosť.</w:t>
            </w:r>
          </w:p>
          <w:p w14:paraId="6829A21E" w14:textId="3301CDAD" w:rsidR="0080425A" w:rsidRPr="00385B43" w:rsidRDefault="00CE65AF" w:rsidP="00B11C52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E4A7E9828E7D44849798DF46E1C766CC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80425A" w:rsidRPr="00385B43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80425A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80425A" w:rsidRPr="00385B43" w:rsidRDefault="00CE63F5" w:rsidP="00B11C52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ŽoPr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E95378B" w14:textId="6FFF2E16" w:rsidR="008A2FD8" w:rsidRPr="00385B43" w:rsidRDefault="00D767FE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Žiadateľ uvedie názov obstarávani</w:t>
            </w:r>
            <w:r w:rsidR="00C72B58">
              <w:rPr>
                <w:rFonts w:ascii="Arial Narrow" w:hAnsi="Arial Narrow"/>
                <w:sz w:val="18"/>
                <w:szCs w:val="18"/>
              </w:rPr>
              <w:t>a</w:t>
            </w:r>
            <w:r>
              <w:rPr>
                <w:rFonts w:ascii="Arial Narrow" w:hAnsi="Arial Narrow"/>
                <w:sz w:val="18"/>
                <w:szCs w:val="18"/>
              </w:rPr>
              <w:t xml:space="preserve"> 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385B43"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v prípade:</w:t>
            </w:r>
          </w:p>
          <w:p w14:paraId="75B72864" w14:textId="3ABD09D7" w:rsidR="008A2FD8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 xml:space="preserve">vyhláseného VO - predpokladanú hodnotu zákazky, </w:t>
            </w:r>
          </w:p>
          <w:p w14:paraId="11B9C17C" w14:textId="5577ACA1" w:rsidR="008E45D2" w:rsidRPr="00385B43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385B43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lastRenderedPageBreak/>
              <w:t>V prípade obstarávania realizovaného mimo VO sa uvedie „mimo zákona o VO“</w:t>
            </w:r>
          </w:p>
          <w:p w14:paraId="2CD6860B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053AEA6" w14:textId="4E6ADACE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vyberie z preddefinovaného číselníka príslušný postup (postup obstarávania je potrebné uvádzať v súlade s právnou úpravou zákona,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lastRenderedPageBreak/>
              <w:t xml:space="preserve">ktorá bola platná v čase začatia VO </w:t>
            </w:r>
            <w:proofErr w:type="spellStart"/>
            <w:r w:rsidR="008A2FD8" w:rsidRPr="00385B43">
              <w:rPr>
                <w:rFonts w:ascii="Arial Narrow" w:hAnsi="Arial Narrow"/>
                <w:sz w:val="18"/>
                <w:szCs w:val="18"/>
              </w:rPr>
              <w:t>t.j</w:t>
            </w:r>
            <w:proofErr w:type="spellEnd"/>
            <w:r w:rsidR="008A2FD8" w:rsidRPr="00385B43">
              <w:rPr>
                <w:rFonts w:ascii="Arial Narrow" w:hAnsi="Arial Narrow"/>
                <w:sz w:val="18"/>
                <w:szCs w:val="18"/>
              </w:rPr>
              <w:t>. obdobia uvedené v riadku Začiatok VO).</w:t>
            </w:r>
          </w:p>
          <w:p w14:paraId="2C23D465" w14:textId="52E7D86B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EB9DAE5" w14:textId="2E236031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ŽoPr </w:t>
            </w:r>
          </w:p>
          <w:p w14:paraId="01953D8A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385B43" w:rsidRDefault="00CE65AF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19BEEF43" w14:textId="631C09D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, resp. v prípade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lastRenderedPageBreak/>
              <w:t>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5B8C674" w14:textId="77777777" w:rsidR="008A2FD8" w:rsidRPr="00385B43" w:rsidRDefault="00CE65AF" w:rsidP="00F11710">
            <w:pPr>
              <w:spacing w:before="60" w:after="60"/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b/>
                  <w:sz w:val="18"/>
                  <w:szCs w:val="18"/>
                </w:rPr>
                <w:id w:val="-367373937"/>
                <w:placeholder>
                  <w:docPart w:val="FB905DBCE11F4C25B97C8EBA1083FC17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2FD8" w:rsidRPr="00385B43">
                  <w:rPr>
                    <w:rStyle w:val="Zstupntext"/>
                  </w:rPr>
                  <w:t>Kliknutím zadáte dátum.</w:t>
                </w:r>
              </w:sdtContent>
            </w:sdt>
          </w:p>
          <w:p w14:paraId="1CA208F0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1"/>
          <w:footerReference w:type="default" r:id="rId12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3613E1C2" w:rsidR="00966699" w:rsidRPr="00385B43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8A2FD8" w:rsidRPr="00385B43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405CCA81" w14:textId="33C89A55" w:rsidR="008A2FD8" w:rsidRPr="00385B43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najmä na:</w:t>
            </w:r>
          </w:p>
          <w:p w14:paraId="42D18038" w14:textId="7A62C4AF" w:rsidR="008A2FD8" w:rsidRDefault="00966699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východiskovej situácie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uvádza 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stručný prehľad súčasných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údajov, ktorými preukazuje potrebu realizácie projektu (napr. stav materiálno-technického zázemia, ktoré nie je dostatočné, resp. ktoré je žiadúce zvýšiť)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</w:p>
          <w:p w14:paraId="39FD0E42" w14:textId="2EBBEDEB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zovaný, resp. cieľového územia,</w:t>
            </w:r>
          </w:p>
          <w:p w14:paraId="3C18C295" w14:textId="77777777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452FA09F" w14:textId="1C27B9EE" w:rsidR="00CD7E0C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</w:t>
            </w:r>
            <w:r w:rsidR="00CE63F5" w:rsidRPr="00385B43">
              <w:rPr>
                <w:rFonts w:ascii="Arial Narrow" w:eastAsia="Calibri" w:hAnsi="Arial Narrow"/>
                <w:sz w:val="18"/>
                <w:szCs w:val="18"/>
              </w:rPr>
              <w:t>u situáciu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CEDA858" w14:textId="1E80EF6B" w:rsidR="008A2FD8" w:rsidRPr="00385B43" w:rsidRDefault="00CD7E0C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  <w:p w14:paraId="2230D18C" w14:textId="77777777" w:rsidR="008A2FD8" w:rsidRPr="00385B43" w:rsidRDefault="008A2FD8" w:rsidP="00966699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52D7980C" w14:textId="233E228E" w:rsidR="00966699" w:rsidRPr="00385B43" w:rsidRDefault="00966699" w:rsidP="00CE63F5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890FB7F" w14:textId="02E6F76F" w:rsidR="00F13DF8" w:rsidRPr="00385B43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34A26E6C" w14:textId="77777777" w:rsidR="00F13DF8" w:rsidRPr="00385B43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A14EFED" w14:textId="71AF10CC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3B92DD5E" w14:textId="6123DE53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C432463" w14:textId="588E2472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0C2B7C6" w14:textId="3D136D63" w:rsidR="00045684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</w:t>
            </w:r>
            <w:r w:rsidR="007C1E56">
              <w:rPr>
                <w:rFonts w:ascii="Arial Narrow" w:eastAsia="Calibri" w:hAnsi="Arial Narrow"/>
                <w:sz w:val="18"/>
                <w:szCs w:val="18"/>
              </w:rPr>
              <w:t>ov</w:t>
            </w:r>
            <w:r>
              <w:rPr>
                <w:rFonts w:ascii="Arial Narrow" w:eastAsia="Calibri" w:hAnsi="Arial Narrow"/>
                <w:sz w:val="18"/>
                <w:szCs w:val="18"/>
              </w:rPr>
              <w:t>atívnosti projektu – spôsobu realizácie hlavnej aktivity projektu,</w:t>
            </w:r>
          </w:p>
          <w:p w14:paraId="1D806454" w14:textId="09FD5156" w:rsidR="008C79D4" w:rsidRPr="008C79D4" w:rsidRDefault="008A2FD8" w:rsidP="008C79D4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C79D4">
              <w:rPr>
                <w:rFonts w:ascii="Arial Narrow" w:eastAsia="Calibri" w:hAnsi="Arial Narrow"/>
                <w:sz w:val="18"/>
                <w:szCs w:val="18"/>
              </w:rPr>
              <w:t>časovú následnosť (</w:t>
            </w:r>
            <w:proofErr w:type="spellStart"/>
            <w:r w:rsidRPr="008C79D4">
              <w:rPr>
                <w:rFonts w:ascii="Arial Narrow" w:eastAsia="Calibri" w:hAnsi="Arial Narrow"/>
                <w:sz w:val="18"/>
                <w:szCs w:val="18"/>
              </w:rPr>
              <w:t>etapizáciu</w:t>
            </w:r>
            <w:proofErr w:type="spellEnd"/>
            <w:r w:rsidRPr="008C79D4">
              <w:rPr>
                <w:rFonts w:ascii="Arial Narrow" w:eastAsia="Calibri" w:hAnsi="Arial Narrow"/>
                <w:sz w:val="18"/>
                <w:szCs w:val="18"/>
              </w:rPr>
              <w:t>) realizácie aktivít</w:t>
            </w:r>
            <w:r w:rsidR="00F13DF8" w:rsidRPr="008C79D4">
              <w:rPr>
                <w:rFonts w:ascii="Arial Narrow" w:eastAsia="Calibri" w:hAnsi="Arial Narrow"/>
                <w:sz w:val="18"/>
                <w:szCs w:val="18"/>
              </w:rPr>
              <w:t xml:space="preserve"> projektu.</w:t>
            </w:r>
          </w:p>
          <w:p w14:paraId="26B9EADA" w14:textId="77777777" w:rsidR="008A2FD8" w:rsidRPr="00385B43" w:rsidRDefault="008A2FD8" w:rsidP="00F13DF8">
            <w:pPr>
              <w:pStyle w:val="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  <w:p w14:paraId="17CE5497" w14:textId="630A752D" w:rsidR="00F13DF8" w:rsidRPr="00385B43" w:rsidRDefault="00F13DF8" w:rsidP="00D92637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E1C329" w14:textId="4C250FC5" w:rsidR="00F13DF8" w:rsidRPr="00385B43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385B43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7B66B" w14:textId="44DAE763" w:rsidR="00F13DF8" w:rsidRPr="00E064AA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</w:t>
            </w:r>
            <w:r w:rsidRPr="00E064AA">
              <w:rPr>
                <w:rFonts w:ascii="Arial Narrow" w:hAnsi="Arial Narrow"/>
                <w:sz w:val="18"/>
                <w:szCs w:val="18"/>
                <w:lang w:val="sk-SK"/>
              </w:rPr>
              <w:t xml:space="preserve">tejto časti sa </w:t>
            </w:r>
            <w:r w:rsidR="00CE63F5" w:rsidRPr="00E064AA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E064AA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657D5CE2" w14:textId="77CFD7C4" w:rsidR="007302ED" w:rsidRPr="00E064AA" w:rsidRDefault="007302ED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E064AA">
              <w:rPr>
                <w:rFonts w:ascii="Arial Narrow" w:eastAsia="Calibri" w:hAnsi="Arial Narrow"/>
                <w:sz w:val="18"/>
                <w:szCs w:val="18"/>
              </w:rPr>
              <w:t>popis súladu projektu s programovou stratégiou IROP</w:t>
            </w:r>
          </w:p>
          <w:p w14:paraId="7BB32B4E" w14:textId="27398A5A" w:rsidR="008A2FD8" w:rsidRPr="00E064AA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E064AA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E064AA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</w:p>
          <w:p w14:paraId="5625F6D4" w14:textId="050E8969" w:rsidR="008C79D4" w:rsidRPr="00385B43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 xml:space="preserve">vplyv projektu na širšie územie MAS – žiadateľ deklaruje aký presah má realizácia projektu z hľadiska územia, </w:t>
            </w:r>
            <w:proofErr w:type="spellStart"/>
            <w:r>
              <w:rPr>
                <w:rFonts w:ascii="Arial Narrow" w:eastAsia="Calibri" w:hAnsi="Arial Narrow"/>
                <w:sz w:val="18"/>
                <w:szCs w:val="18"/>
              </w:rPr>
              <w:t>t.j</w:t>
            </w:r>
            <w:proofErr w:type="spellEnd"/>
            <w:r>
              <w:rPr>
                <w:rFonts w:ascii="Arial Narrow" w:eastAsia="Calibri" w:hAnsi="Arial Narrow"/>
                <w:sz w:val="18"/>
                <w:szCs w:val="18"/>
              </w:rPr>
              <w:t>. koľkých obcí v MAS sa realizácia projektu dotkne,</w:t>
            </w:r>
          </w:p>
          <w:p w14:paraId="23913936" w14:textId="0A045069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toho, ako a do akej miery projekt prispeje k riešeniu situácie v riešenej oblasti (environmentálne, </w:t>
            </w:r>
            <w:proofErr w:type="spellStart"/>
            <w:r w:rsidRPr="00385B43">
              <w:rPr>
                <w:rFonts w:ascii="Arial Narrow" w:eastAsia="Calibri" w:hAnsi="Arial Narrow"/>
                <w:sz w:val="18"/>
                <w:szCs w:val="18"/>
              </w:rPr>
              <w:t>socio</w:t>
            </w:r>
            <w:proofErr w:type="spellEnd"/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- ekonomické a iné prínosy projektu po jeho realizácii v danej lokalite, resp. regióne vrátane previazanosti s možnými budúcimi aktivitami v regióne, v</w:t>
            </w:r>
            <w:r w:rsidR="00385B43" w:rsidRPr="00385B43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154C996C" w14:textId="28FCC7FD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sa realizáciou hlavn</w:t>
            </w:r>
            <w:r w:rsidR="00F760E3">
              <w:rPr>
                <w:rFonts w:ascii="Arial Narrow" w:eastAsia="Calibri" w:hAnsi="Arial Narrow"/>
                <w:sz w:val="18"/>
                <w:szCs w:val="18"/>
              </w:rPr>
              <w:t>ej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aktiv</w:t>
            </w:r>
            <w:r w:rsidR="00F760E3">
              <w:rPr>
                <w:rFonts w:ascii="Arial Narrow" w:eastAsia="Calibri" w:hAnsi="Arial Narrow"/>
                <w:sz w:val="18"/>
                <w:szCs w:val="18"/>
              </w:rPr>
              <w:t>i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t</w:t>
            </w:r>
            <w:r w:rsidR="00F760E3">
              <w:rPr>
                <w:rFonts w:ascii="Arial Narrow" w:eastAsia="Calibri" w:hAnsi="Arial Narrow"/>
                <w:sz w:val="18"/>
                <w:szCs w:val="18"/>
              </w:rPr>
              <w:t>y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projektu dosiahnu deklarované cieľové hodnoty merateľných ukazovateľov projektu</w:t>
            </w:r>
            <w:r w:rsidR="00045684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30B083C" w14:textId="7EC6961D" w:rsidR="00045684" w:rsidRPr="00385B43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inovatívnosti výstupov projektu,</w:t>
            </w:r>
          </w:p>
          <w:p w14:paraId="36A67EAE" w14:textId="5A087CD0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</w:p>
          <w:p w14:paraId="0239356F" w14:textId="77777777" w:rsidR="00E94F1A" w:rsidRDefault="007E493D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E493D">
              <w:rPr>
                <w:rFonts w:ascii="Arial Narrow" w:eastAsia="Calibri" w:hAnsi="Arial Narrow"/>
                <w:sz w:val="18"/>
                <w:szCs w:val="18"/>
              </w:rPr>
              <w:t xml:space="preserve">popis možných rizík v súvislosti s udržateľnosťou projektu a popis manažmentu rizík udržateľnosti projektu (identifikovanie rizík, popis prostriedkov na ich elimináciu). </w:t>
            </w:r>
          </w:p>
          <w:p w14:paraId="2C56A6C3" w14:textId="5448A6F0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</w:p>
          <w:p w14:paraId="25C8A628" w14:textId="77777777" w:rsidR="00060B13" w:rsidRPr="007D635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 w:rsidR="00060B1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6CA02B5F" w14:textId="77777777" w:rsidR="007302ED" w:rsidRPr="007302ED" w:rsidRDefault="00F74163" w:rsidP="007302ED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  <w:p w14:paraId="1348609B" w14:textId="5EAF386E" w:rsidR="00F13DF8" w:rsidRPr="00385B43" w:rsidRDefault="00F13DF8" w:rsidP="00E064AA">
            <w:pPr>
              <w:pStyle w:val="Odsekzoznamu"/>
              <w:ind w:left="426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385B43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385B43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lastRenderedPageBreak/>
              <w:t>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385B43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385B43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583582DD" w14:textId="31F9393B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  <w:p w14:paraId="4674B269" w14:textId="0314AE8E" w:rsidR="008A2FD8" w:rsidRPr="00E064AA" w:rsidRDefault="008A2FD8" w:rsidP="00E064AA">
            <w:pPr>
              <w:widowControl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79D91FC" w14:textId="3747784D" w:rsidR="00402A70" w:rsidRDefault="00385B43" w:rsidP="00385B43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uvedie </w:t>
            </w:r>
            <w:r w:rsidR="00E0609C">
              <w:rPr>
                <w:rFonts w:ascii="Arial Narrow" w:hAnsi="Arial Narrow"/>
                <w:sz w:val="18"/>
                <w:szCs w:val="18"/>
              </w:rPr>
              <w:t>hodnoty v súlade s </w:t>
            </w:r>
            <w:r w:rsidR="00E0609C" w:rsidRPr="00385B43">
              <w:rPr>
                <w:rFonts w:ascii="Arial Narrow" w:hAnsi="Arial Narrow"/>
                <w:sz w:val="18"/>
                <w:szCs w:val="18"/>
              </w:rPr>
              <w:t>rozpočt</w:t>
            </w:r>
            <w:r w:rsidR="00E0609C">
              <w:rPr>
                <w:rFonts w:ascii="Arial Narrow" w:hAnsi="Arial Narrow"/>
                <w:sz w:val="18"/>
                <w:szCs w:val="18"/>
              </w:rPr>
              <w:t xml:space="preserve">om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>projektu, ktorí tvorí prílohu ŽoPr.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  <w:p w14:paraId="16FCEF29" w14:textId="77777777" w:rsidR="00E0609C" w:rsidRDefault="00E0609C" w:rsidP="00385B43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414325D" w14:textId="236A9F82" w:rsidR="00E0609C" w:rsidRDefault="00E0609C" w:rsidP="00385B43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4C7616B7" w14:textId="79FF206E" w:rsidR="00E0609C" w:rsidRPr="00E0609C" w:rsidRDefault="00E0609C" w:rsidP="00385B43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Celkové oprávnené výdavky:</w:t>
            </w:r>
          </w:p>
          <w:p w14:paraId="791DD88B" w14:textId="56CCF9AC" w:rsidR="00E0609C" w:rsidRPr="00E0609C" w:rsidRDefault="00E0609C" w:rsidP="00385B43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</w:p>
          <w:p w14:paraId="12188C05" w14:textId="2E5A233D" w:rsidR="00E0609C" w:rsidRDefault="00E0609C" w:rsidP="00385B43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Miera príspevku z celkových oprávnených výdavkov (%)</w:t>
            </w:r>
            <w:r>
              <w:rPr>
                <w:rFonts w:ascii="Arial Narrow" w:hAnsi="Arial Narrow"/>
                <w:sz w:val="22"/>
                <w:szCs w:val="18"/>
              </w:rPr>
              <w:t>:</w:t>
            </w:r>
          </w:p>
          <w:p w14:paraId="53069D3F" w14:textId="77777777" w:rsidR="00E0609C" w:rsidRPr="00E0609C" w:rsidRDefault="00E0609C" w:rsidP="00385B43">
            <w:pPr>
              <w:jc w:val="left"/>
              <w:rPr>
                <w:rFonts w:ascii="Arial Narrow" w:hAnsi="Arial Narrow"/>
                <w:b/>
                <w:sz w:val="22"/>
                <w:szCs w:val="18"/>
              </w:rPr>
            </w:pPr>
          </w:p>
          <w:p w14:paraId="21DA42AB" w14:textId="77777777" w:rsidR="00E0609C" w:rsidRPr="00E0609C" w:rsidRDefault="00E0609C" w:rsidP="00E0609C">
            <w:pPr>
              <w:jc w:val="left"/>
              <w:rPr>
                <w:rFonts w:ascii="Arial Narrow" w:hAnsi="Arial Narrow"/>
                <w:b/>
                <w:sz w:val="22"/>
                <w:szCs w:val="18"/>
              </w:rPr>
            </w:pPr>
            <w:r w:rsidRPr="00E0609C">
              <w:rPr>
                <w:rFonts w:ascii="Arial Narrow" w:hAnsi="Arial Narrow"/>
                <w:b/>
                <w:sz w:val="22"/>
                <w:szCs w:val="18"/>
              </w:rPr>
              <w:t>Žiadaná výška príspevku:</w:t>
            </w:r>
          </w:p>
          <w:p w14:paraId="75FA76FD" w14:textId="77777777" w:rsidR="00E0609C" w:rsidRDefault="00E0609C" w:rsidP="00385B43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161086D4" w14:textId="764545F6" w:rsidR="00E0609C" w:rsidRPr="00E0609C" w:rsidRDefault="00E0609C" w:rsidP="00385B43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Výška spolufinancovania oprávnených výdavkov žiadateľom</w:t>
            </w:r>
            <w:r>
              <w:rPr>
                <w:rFonts w:ascii="Arial Narrow" w:hAnsi="Arial Narrow"/>
                <w:sz w:val="22"/>
                <w:szCs w:val="18"/>
              </w:rPr>
              <w:t>:</w:t>
            </w:r>
          </w:p>
          <w:p w14:paraId="16E10B46" w14:textId="5E02374E" w:rsidR="00E0609C" w:rsidRPr="00385B43" w:rsidRDefault="00E0609C" w:rsidP="00385B43">
            <w:pPr>
              <w:jc w:val="left"/>
              <w:rPr>
                <w:rFonts w:ascii="Arial Narrow" w:hAnsi="Arial Narrow"/>
                <w:b/>
              </w:rPr>
            </w:pPr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3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0472B6D0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</w:tr>
      <w:tr w:rsidR="00C0655E" w:rsidRPr="00385B43" w14:paraId="0F9DFFFF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2A29511F" w14:textId="4A4C934F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Právna forma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33749CF2" w14:textId="77777777" w:rsidR="00C0655E" w:rsidRPr="00385B43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  <w:p w14:paraId="0E19D21B" w14:textId="2F37419F" w:rsidR="00C0655E" w:rsidRPr="00385B43" w:rsidRDefault="00353C0C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4B6A26">
              <w:rPr>
                <w:rFonts w:ascii="Arial Narrow" w:hAnsi="Arial Narrow"/>
                <w:sz w:val="18"/>
                <w:szCs w:val="18"/>
              </w:rPr>
              <w:t>1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Splnomocnenie, ak ŽoPr podpisuje splnomocnená osoba a nie štatutárny orgán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žiadateľa</w:t>
            </w:r>
            <w:r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</w:tc>
      </w:tr>
      <w:tr w:rsidR="00C0655E" w:rsidRPr="00385B43" w14:paraId="031037CB" w14:textId="77777777" w:rsidTr="00B51F3B">
        <w:trPr>
          <w:trHeight w:val="126"/>
        </w:trPr>
        <w:tc>
          <w:tcPr>
            <w:tcW w:w="7054" w:type="dxa"/>
            <w:vAlign w:val="center"/>
          </w:tcPr>
          <w:p w14:paraId="324E04F9" w14:textId="51FA7149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7405" w:type="dxa"/>
            <w:vAlign w:val="center"/>
          </w:tcPr>
          <w:p w14:paraId="239E89B0" w14:textId="0B5DA686" w:rsidR="00C0655E" w:rsidRPr="00385B43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4928E9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4B6A26">
              <w:rPr>
                <w:rFonts w:ascii="Arial Narrow" w:hAnsi="Arial Narrow"/>
                <w:sz w:val="18"/>
                <w:szCs w:val="18"/>
              </w:rPr>
              <w:t>2</w:t>
            </w:r>
            <w:r w:rsidRPr="004928E9">
              <w:rPr>
                <w:rFonts w:ascii="Arial Narrow" w:hAnsi="Arial Narrow"/>
                <w:sz w:val="18"/>
                <w:szCs w:val="18"/>
              </w:rPr>
              <w:t xml:space="preserve"> ŽoPr – Test podniku v</w:t>
            </w:r>
            <w:r w:rsidR="00862AC5" w:rsidRPr="004928E9">
              <w:rPr>
                <w:rFonts w:ascii="Arial Narrow" w:hAnsi="Arial Narrow"/>
                <w:sz w:val="18"/>
                <w:szCs w:val="18"/>
              </w:rPr>
              <w:t> </w:t>
            </w:r>
            <w:r w:rsidRPr="004928E9">
              <w:rPr>
                <w:rFonts w:ascii="Arial Narrow" w:hAnsi="Arial Narrow"/>
                <w:sz w:val="18"/>
                <w:szCs w:val="18"/>
              </w:rPr>
              <w:t>ťažkostiach</w:t>
            </w:r>
          </w:p>
          <w:p w14:paraId="7621A051" w14:textId="3FDC0AD3" w:rsidR="00862AC5" w:rsidRPr="00385B43" w:rsidRDefault="006C343B" w:rsidP="00BA5D1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</w:t>
            </w:r>
            <w:r w:rsidR="0021123F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C0655E" w:rsidRPr="00385B43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1166BB01" w14:textId="3BA186A5" w:rsidR="00C0655E" w:rsidRDefault="00C0655E" w:rsidP="00C5470C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4B6A26">
              <w:rPr>
                <w:rFonts w:ascii="Arial Narrow" w:hAnsi="Arial Narrow"/>
                <w:sz w:val="18"/>
                <w:szCs w:val="18"/>
              </w:rPr>
              <w:t>3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Dokumenty preukazujúce finančnú spôsobilosť</w:t>
            </w:r>
            <w:r w:rsidRPr="00385B43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53C0C">
              <w:rPr>
                <w:rFonts w:ascii="Arial Narrow" w:hAnsi="Arial Narrow"/>
                <w:sz w:val="18"/>
                <w:szCs w:val="18"/>
              </w:rPr>
              <w:t>(ak relevantné</w:t>
            </w:r>
            <w:r w:rsidR="00353C0C">
              <w:rPr>
                <w:rFonts w:ascii="Arial Narrow" w:hAnsi="Arial Narrow"/>
                <w:sz w:val="18"/>
                <w:szCs w:val="18"/>
              </w:rPr>
              <w:t>)</w:t>
            </w:r>
          </w:p>
          <w:p w14:paraId="72573A7E" w14:textId="3DF16D2F" w:rsidR="00C9153F" w:rsidRPr="00B74112" w:rsidRDefault="00C9153F" w:rsidP="00B74112">
            <w:pPr>
              <w:autoSpaceDE w:val="0"/>
              <w:autoSpaceDN w:val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0655E" w:rsidRPr="00385B43" w14:paraId="4E529543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4AF6728A" w14:textId="3610A265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má schválený program rozvoja a príslušnú územnoplánovaciu dokumentáciu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(týka sa len obce) </w:t>
            </w:r>
          </w:p>
        </w:tc>
        <w:tc>
          <w:tcPr>
            <w:tcW w:w="7405" w:type="dxa"/>
            <w:vAlign w:val="center"/>
          </w:tcPr>
          <w:p w14:paraId="6B9500F5" w14:textId="7CDD172A" w:rsidR="00C0655E" w:rsidRPr="00385B43" w:rsidRDefault="00C0655E" w:rsidP="00201F9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74112">
              <w:rPr>
                <w:rFonts w:ascii="Arial Narrow" w:hAnsi="Arial Narrow"/>
                <w:sz w:val="18"/>
                <w:szCs w:val="18"/>
              </w:rPr>
              <w:t>4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</w:t>
            </w:r>
            <w:r w:rsidR="00B74112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Uznesenie, resp. výpis z uznesenia o schválení programu rozvoja a príslušnej územnoplánovacej dokumentácie (ak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relevantné, </w:t>
            </w:r>
            <w:proofErr w:type="spellStart"/>
            <w:r w:rsidR="00C5470C" w:rsidRPr="00385B43">
              <w:rPr>
                <w:rFonts w:ascii="Arial Narrow" w:hAnsi="Arial Narrow"/>
                <w:sz w:val="18"/>
                <w:szCs w:val="18"/>
              </w:rPr>
              <w:t>t.j</w:t>
            </w:r>
            <w:proofErr w:type="spellEnd"/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. ak </w:t>
            </w:r>
            <w:r w:rsid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3213BB">
              <w:rPr>
                <w:rFonts w:ascii="Arial Narrow" w:hAnsi="Arial Narrow"/>
                <w:sz w:val="18"/>
                <w:szCs w:val="18"/>
              </w:rPr>
              <w:t xml:space="preserve">– obec 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>nemá dokumenty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zverejnené na webovom sídle ob</w:t>
            </w:r>
            <w:r w:rsidR="003213BB">
              <w:rPr>
                <w:rFonts w:ascii="Arial Narrow" w:hAnsi="Arial Narrow"/>
                <w:sz w:val="18"/>
                <w:szCs w:val="18"/>
              </w:rPr>
              <w:t>c</w:t>
            </w:r>
            <w:r w:rsidRPr="00385B43">
              <w:rPr>
                <w:rFonts w:ascii="Arial Narrow" w:hAnsi="Arial Narrow"/>
                <w:sz w:val="18"/>
                <w:szCs w:val="18"/>
              </w:rPr>
              <w:t>e)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0655E" w:rsidRPr="00385B43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061415C2" w:rsidR="00C0655E" w:rsidRPr="00385B43" w:rsidRDefault="00CE155D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štatutárny orgán, ani žiadny člen štatutárneho orgánu, ani prokurista/i, ani osoba splnomocnená zastupovať žiadateľa v procese schvaľovania žiadosti o</w:t>
            </w:r>
            <w:r w:rsidR="00CB2D1D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532DAAC4" w:rsidR="00C0655E" w:rsidRPr="00385B43" w:rsidRDefault="00C0655E" w:rsidP="00CD6E91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C37150"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  <w:r w:rsidR="00B82C04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C0655E" w:rsidRPr="00385B43" w14:paraId="7E964FF2" w14:textId="77777777" w:rsidTr="00E94F1A">
        <w:trPr>
          <w:trHeight w:val="446"/>
        </w:trPr>
        <w:tc>
          <w:tcPr>
            <w:tcW w:w="7054" w:type="dxa"/>
            <w:vAlign w:val="center"/>
          </w:tcPr>
          <w:p w14:paraId="2E590A1A" w14:textId="47EA462F" w:rsidR="008A0977" w:rsidRPr="00C37150" w:rsidRDefault="00CE155D" w:rsidP="00C37150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žiadateľ, ktorým je právnická osoba, nemá právoplatným rozsudkom uložený trest zákazu prijímať dotácie alebo subvencie, trest zákazu prijímať pomoc a podporu poskytovanú z</w:t>
            </w:r>
            <w:r w:rsidR="00CB1078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fondov Európskej únie alebo trest zákazu účasti vo verejnom obstarávaní</w:t>
            </w:r>
          </w:p>
        </w:tc>
        <w:tc>
          <w:tcPr>
            <w:tcW w:w="7405" w:type="dxa"/>
            <w:vAlign w:val="center"/>
          </w:tcPr>
          <w:p w14:paraId="28E5450A" w14:textId="37C228D3" w:rsidR="00C0655E" w:rsidRPr="00385B43" w:rsidRDefault="00C0655E" w:rsidP="00C0655E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CE155D" w:rsidRPr="00385B43" w:rsidRDefault="00911C0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právnenos</w:t>
            </w:r>
            <w:r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31A2185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7405" w:type="dxa"/>
            <w:vAlign w:val="center"/>
          </w:tcPr>
          <w:p w14:paraId="3CF6C482" w14:textId="61FA0007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385B43" w:rsidRDefault="00C41525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0A42BF4E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C37150">
              <w:rPr>
                <w:rFonts w:ascii="Arial Narrow" w:hAnsi="Arial Narrow"/>
                <w:sz w:val="18"/>
                <w:szCs w:val="18"/>
              </w:rPr>
              <w:t>6</w:t>
            </w:r>
            <w:r w:rsidR="00C41525" w:rsidRPr="00385B43">
              <w:rPr>
                <w:rFonts w:ascii="Arial Narrow" w:hAnsi="Arial Narrow"/>
                <w:sz w:val="18"/>
                <w:szCs w:val="18"/>
              </w:rPr>
              <w:t xml:space="preserve"> ŽoPr - Rozpočet projektu</w:t>
            </w:r>
          </w:p>
        </w:tc>
      </w:tr>
      <w:tr w:rsidR="00CE155D" w:rsidRPr="00385B43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385B43" w:rsidRDefault="00776B5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6AC59879" w:rsidR="00C41525" w:rsidRPr="00385B43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C37150">
              <w:rPr>
                <w:rFonts w:ascii="Arial Narrow" w:hAnsi="Arial Narrow"/>
                <w:sz w:val="18"/>
                <w:szCs w:val="18"/>
              </w:rPr>
              <w:t>6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 Rozpočet projektu,</w:t>
            </w:r>
          </w:p>
          <w:p w14:paraId="3DD7DD4C" w14:textId="2E60FB8B" w:rsidR="00C41525" w:rsidRPr="00385B43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C37150">
              <w:rPr>
                <w:rFonts w:ascii="Arial Narrow" w:hAnsi="Arial Narrow"/>
                <w:sz w:val="18"/>
                <w:szCs w:val="18"/>
              </w:rPr>
              <w:t>7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 Ukazovatele </w:t>
            </w:r>
            <w:r w:rsidR="009F6095">
              <w:rPr>
                <w:rFonts w:ascii="Arial Narrow" w:hAnsi="Arial Narrow"/>
                <w:sz w:val="18"/>
                <w:szCs w:val="18"/>
              </w:rPr>
              <w:t>hodnotenia finančnej situácie</w:t>
            </w:r>
            <w:r w:rsidRPr="00385B43">
              <w:rPr>
                <w:rFonts w:ascii="Arial Narrow" w:hAnsi="Arial Narrow"/>
                <w:sz w:val="18"/>
                <w:szCs w:val="18"/>
              </w:rPr>
              <w:t>,</w:t>
            </w:r>
          </w:p>
          <w:p w14:paraId="3646070A" w14:textId="6A09E260" w:rsidR="00CE155D" w:rsidRPr="00385B43" w:rsidRDefault="00CE155D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D53FAB" w:rsidRPr="00385B43" w14:paraId="024BA2DC" w14:textId="77777777" w:rsidTr="004928E9">
        <w:trPr>
          <w:trHeight w:val="330"/>
        </w:trPr>
        <w:tc>
          <w:tcPr>
            <w:tcW w:w="7054" w:type="dxa"/>
            <w:vAlign w:val="center"/>
          </w:tcPr>
          <w:p w14:paraId="17EEAE10" w14:textId="25E81CDE" w:rsidR="00D53FAB" w:rsidRPr="00385B43" w:rsidRDefault="00D53FAB" w:rsidP="004928E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922D37">
              <w:rPr>
                <w:rFonts w:ascii="Arial Narrow" w:hAnsi="Arial Narrow"/>
                <w:sz w:val="18"/>
                <w:szCs w:val="18"/>
              </w:rPr>
              <w:t>Podmienky týkajúce sa štátnej pomoci</w:t>
            </w:r>
          </w:p>
        </w:tc>
        <w:tc>
          <w:tcPr>
            <w:tcW w:w="7405" w:type="dxa"/>
            <w:vAlign w:val="center"/>
          </w:tcPr>
          <w:p w14:paraId="3A985D9A" w14:textId="77777777" w:rsidR="00D53FAB" w:rsidRPr="00385B43" w:rsidRDefault="00D53FAB" w:rsidP="004928E9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6A76AE0A" w:rsidR="00CE155D" w:rsidRPr="00385B43" w:rsidRDefault="006E13CA" w:rsidP="009C1424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nelegálneho zamestnávania</w:t>
            </w:r>
            <w:r w:rsidR="00A96549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96549"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4C182F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4C182F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1C013AA9" w:rsidR="006E13CA" w:rsidRPr="00385B43" w:rsidRDefault="006E13CA" w:rsidP="007C1E56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</w:t>
            </w:r>
            <w:r w:rsidR="002D040C">
              <w:rPr>
                <w:rFonts w:ascii="Arial Narrow" w:hAnsi="Arial Narrow"/>
                <w:sz w:val="18"/>
                <w:szCs w:val="18"/>
              </w:rPr>
              <w:t>ú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 w:rsidR="002D040C">
              <w:rPr>
                <w:rFonts w:ascii="Arial Narrow" w:hAnsi="Arial Narrow"/>
                <w:sz w:val="18"/>
                <w:szCs w:val="18"/>
              </w:rPr>
              <w:t>u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4C182F" w:rsidRDefault="006E13CA" w:rsidP="006E13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4C182F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012476D7" w14:textId="7697D91F" w:rsidR="0036507C" w:rsidRPr="004C182F" w:rsidRDefault="0036507C" w:rsidP="0036507C">
            <w:pPr>
              <w:pStyle w:val="Odsekzoznamu"/>
              <w:autoSpaceDE w:val="0"/>
              <w:autoSpaceDN w:val="0"/>
              <w:ind w:left="37"/>
              <w:rPr>
                <w:rFonts w:ascii="Arial Narrow" w:hAnsi="Arial Narrow"/>
                <w:sz w:val="18"/>
                <w:szCs w:val="18"/>
              </w:rPr>
            </w:pPr>
            <w:r w:rsidRPr="004C182F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4C182F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4C182F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4C182F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4C182F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</w:tbl>
    <w:p w14:paraId="0B45DA1B" w14:textId="77777777" w:rsidR="00ED7925" w:rsidRDefault="00ED7925">
      <w:pPr>
        <w:rPr>
          <w:rFonts w:ascii="Arial Narrow" w:hAnsi="Arial Narrow"/>
        </w:rPr>
      </w:pPr>
    </w:p>
    <w:p w14:paraId="04969E4F" w14:textId="77777777" w:rsidR="004928E9" w:rsidRPr="004928E9" w:rsidRDefault="004928E9" w:rsidP="004928E9">
      <w:pPr>
        <w:spacing w:after="0"/>
        <w:rPr>
          <w:rFonts w:ascii="Arial Narrow" w:hAnsi="Arial Narrow"/>
          <w:sz w:val="22"/>
          <w:highlight w:val="yellow"/>
        </w:rPr>
      </w:pPr>
    </w:p>
    <w:p w14:paraId="346C50D2" w14:textId="77777777" w:rsidR="00AC4A1D" w:rsidRDefault="00AC4A1D" w:rsidP="00ED7925">
      <w:pPr>
        <w:rPr>
          <w:rFonts w:ascii="Arial Narrow" w:hAnsi="Arial Narrow"/>
          <w:highlight w:val="yellow"/>
        </w:rPr>
      </w:pPr>
    </w:p>
    <w:p w14:paraId="340BE923" w14:textId="77777777" w:rsidR="00ED7925" w:rsidRPr="00385B43" w:rsidRDefault="00ED7925">
      <w:pPr>
        <w:rPr>
          <w:rFonts w:ascii="Arial Narrow" w:hAnsi="Arial Narrow"/>
        </w:rPr>
        <w:sectPr w:rsidR="00ED7925" w:rsidRPr="00385B43" w:rsidSect="00B51F3B">
          <w:footerReference w:type="default" r:id="rId14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dolupodpísaný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2D5697F0" w:rsidR="005206F0" w:rsidRPr="00385B43" w:rsidRDefault="005206F0" w:rsidP="00154A1D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</w:t>
            </w:r>
            <w:del w:id="19" w:author="Autor">
              <w:r w:rsidRPr="00385B43" w:rsidDel="009374BB">
                <w:rPr>
                  <w:rFonts w:ascii="Arial Narrow" w:hAnsi="Arial Narrow" w:cs="Times New Roman"/>
                  <w:color w:val="000000"/>
                  <w:szCs w:val="24"/>
                </w:rPr>
                <w:delText xml:space="preserve"> </w:delText>
              </w:r>
            </w:del>
            <w:ins w:id="20" w:author="Autor">
              <w:r w:rsidR="009374BB">
                <w:rPr>
                  <w:rFonts w:ascii="Arial Narrow" w:hAnsi="Arial Narrow" w:cs="Times New Roman"/>
                  <w:color w:val="000000"/>
                  <w:szCs w:val="24"/>
                </w:rPr>
                <w:t xml:space="preserve"> poskytnutie </w:t>
              </w:r>
            </w:ins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príspev</w:t>
            </w:r>
            <w:del w:id="21" w:author="Autor">
              <w:r w:rsidRPr="00385B43" w:rsidDel="009374BB">
                <w:rPr>
                  <w:rFonts w:ascii="Arial Narrow" w:hAnsi="Arial Narrow" w:cs="Times New Roman"/>
                  <w:color w:val="000000"/>
                  <w:szCs w:val="24"/>
                </w:rPr>
                <w:delText>o</w:delText>
              </w:r>
            </w:del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</w:t>
            </w:r>
            <w:ins w:id="22" w:author="Autor">
              <w:r w:rsidR="009374BB">
                <w:rPr>
                  <w:rFonts w:ascii="Arial Narrow" w:hAnsi="Arial Narrow" w:cs="Times New Roman"/>
                  <w:color w:val="000000"/>
                  <w:szCs w:val="24"/>
                </w:rPr>
                <w:t>u</w:t>
              </w:r>
            </w:ins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385B43" w:rsidRDefault="006A3CC2" w:rsidP="00154A1D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0063F9CE" w:rsidR="00221DA9" w:rsidRPr="00385B43" w:rsidRDefault="00221DA9" w:rsidP="00154A1D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zabezpečím finančné prostriedky na prevádzku projektu po ukončení jeho realizácie a pokrytie ostatných nákladov za účelom zabezpečenia udržateľnosti projektu počas obdobia minimálne 5 rokov od </w:t>
            </w:r>
            <w:ins w:id="23" w:author="Autor">
              <w:r w:rsidR="009374BB">
                <w:rPr>
                  <w:rFonts w:ascii="Arial Narrow" w:hAnsi="Arial Narrow" w:cs="Times New Roman"/>
                  <w:color w:val="000000"/>
                  <w:szCs w:val="24"/>
                </w:rPr>
                <w:t xml:space="preserve">finančného </w:t>
              </w:r>
            </w:ins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ukončenia </w:t>
            </w:r>
            <w:del w:id="24" w:author="Autor">
              <w:r w:rsidRPr="00385B43" w:rsidDel="009374BB">
                <w:rPr>
                  <w:rFonts w:ascii="Arial Narrow" w:hAnsi="Arial Narrow" w:cs="Times New Roman"/>
                  <w:color w:val="000000"/>
                  <w:szCs w:val="24"/>
                </w:rPr>
                <w:delText xml:space="preserve">realizácie </w:delText>
              </w:r>
            </w:del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projektu, </w:t>
            </w:r>
          </w:p>
          <w:p w14:paraId="7750C5C3" w14:textId="77777777" w:rsidR="00154A1D" w:rsidRDefault="00154A1D" w:rsidP="00154A1D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ins w:id="25" w:author="Autor"/>
                <w:rFonts w:ascii="Arial Narrow" w:hAnsi="Arial Narrow" w:cs="Times New Roman"/>
                <w:color w:val="000000"/>
                <w:szCs w:val="24"/>
              </w:rPr>
            </w:pPr>
            <w:ins w:id="26" w:author="Autor">
              <w:r>
                <w:rPr>
                  <w:rFonts w:ascii="Arial Narrow" w:hAnsi="Arial Narrow" w:cs="Times New Roman"/>
                  <w:color w:val="000000"/>
                  <w:szCs w:val="24"/>
                </w:rPr>
                <w:t>som nezačal realizáciu projektu pred predložením tejto žiadosti o poskytnutie príspevku na MAS,</w:t>
              </w:r>
            </w:ins>
          </w:p>
          <w:p w14:paraId="70BFB788" w14:textId="0BB14CD5" w:rsidR="00154A1D" w:rsidRDefault="00154A1D" w:rsidP="00154A1D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ins w:id="27" w:author="Autor"/>
                <w:rFonts w:ascii="Arial Narrow" w:hAnsi="Arial Narrow" w:cs="Times New Roman"/>
                <w:color w:val="000000"/>
                <w:szCs w:val="24"/>
              </w:rPr>
            </w:pPr>
            <w:ins w:id="28" w:author="Autor">
              <w:r>
                <w:rPr>
                  <w:rFonts w:ascii="Arial Narrow" w:hAnsi="Arial Narrow" w:cs="Times New Roman"/>
                  <w:color w:val="000000"/>
                  <w:szCs w:val="24"/>
                </w:rPr>
                <w:t>ukončím realizáciu projektu a predložím záverečnú žiadosť o platbu (žiadosť o poskytnutie refundácie alebo predfinancovania) do 9 mesiacov od nadobudnutia účinnosti zmluvy o príspevku a zároveň najneskôr do 08.12.2023,</w:t>
              </w:r>
            </w:ins>
          </w:p>
          <w:p w14:paraId="114F4029" w14:textId="178A3D47" w:rsidR="0040496B" w:rsidDel="00154A1D" w:rsidRDefault="006A3CC2" w:rsidP="00154A1D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del w:id="29" w:author="Autor"/>
                <w:rFonts w:ascii="Arial Narrow" w:hAnsi="Arial Narrow" w:cs="Times New Roman"/>
                <w:color w:val="000000"/>
                <w:szCs w:val="24"/>
              </w:rPr>
            </w:pPr>
            <w:del w:id="30" w:author="Autor">
              <w:r w:rsidRPr="00385B43" w:rsidDel="00154A1D">
                <w:rPr>
                  <w:rFonts w:ascii="Arial Narrow" w:hAnsi="Arial Narrow" w:cs="Times New Roman"/>
                  <w:color w:val="000000"/>
                  <w:szCs w:val="24"/>
                </w:rPr>
                <w:delText>nezačnem s prácami na projekte pred nadobudnutím účinnosti zmluvy o</w:delText>
              </w:r>
              <w:r w:rsidR="0040496B" w:rsidDel="00154A1D">
                <w:rPr>
                  <w:rFonts w:ascii="Arial Narrow" w:hAnsi="Arial Narrow" w:cs="Times New Roman"/>
                  <w:color w:val="000000"/>
                  <w:szCs w:val="24"/>
                </w:rPr>
                <w:delText> </w:delText>
              </w:r>
              <w:r w:rsidRPr="00385B43" w:rsidDel="00154A1D">
                <w:rPr>
                  <w:rFonts w:ascii="Arial Narrow" w:hAnsi="Arial Narrow" w:cs="Times New Roman"/>
                  <w:color w:val="000000"/>
                  <w:szCs w:val="24"/>
                </w:rPr>
                <w:delText>príspevku</w:delText>
              </w:r>
              <w:r w:rsidR="0040496B" w:rsidDel="00154A1D">
                <w:rPr>
                  <w:rFonts w:ascii="Arial Narrow" w:hAnsi="Arial Narrow" w:cs="Times New Roman"/>
                  <w:color w:val="000000"/>
                  <w:szCs w:val="24"/>
                </w:rPr>
                <w:delText xml:space="preserve"> </w:delText>
              </w:r>
            </w:del>
          </w:p>
          <w:p w14:paraId="220D0C37" w14:textId="023720FC" w:rsidR="005206F0" w:rsidRPr="00385B43" w:rsidRDefault="005206F0" w:rsidP="00154A1D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Pr="00385B43" w:rsidRDefault="006A3CC2" w:rsidP="00154A1D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20929BA0" w14:textId="0652ABD8" w:rsidR="00221DA9" w:rsidRPr="00385B43" w:rsidRDefault="00221DA9" w:rsidP="00154A1D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programu rozvoja obce/spoločného programu rozvoja obcí</w:t>
            </w:r>
            <w:bookmarkStart w:id="31" w:name="_Ref500347763"/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2"/>
            </w:r>
            <w:bookmarkEnd w:id="31"/>
            <w:r w:rsidR="001F0E97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sú zverejnené na webovom sídle: ..............</w:t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  <w:r w:rsidR="00C37150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4F3232D7" w14:textId="048613C9" w:rsidR="00221DA9" w:rsidRPr="00385B43" w:rsidRDefault="00221DA9" w:rsidP="00154A1D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príslušnej územnoplánovacej dokumentácie</w:t>
            </w:r>
            <w:bookmarkStart w:id="32" w:name="_Ref500347672"/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obce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>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bookmarkEnd w:id="32"/>
            <w:r w:rsidR="00BA35F0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 xml:space="preserve"> </w:t>
            </w:r>
            <w:r w:rsidR="002244A2" w:rsidRPr="00385B43">
              <w:rPr>
                <w:rFonts w:ascii="Arial Narrow" w:hAnsi="Arial Narrow" w:cs="Times New Roman"/>
                <w:color w:val="000000"/>
                <w:szCs w:val="24"/>
              </w:rPr>
              <w:t>sú zverejnené na webovom sídle: ...............</w:t>
            </w:r>
            <w:r w:rsidR="00C37150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  <w:r w:rsidR="002244A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2CC9DE41" w14:textId="26B1C38A" w:rsidR="00BA35F0" w:rsidRDefault="00221DA9" w:rsidP="00154A1D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 zmysle § 11 Stavebného zákona nie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je obec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povinn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>á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mať územný plán obce</w:t>
            </w:r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  <w:r w:rsidR="002244A2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48553F06" w14:textId="5F4B9C82" w:rsidR="0007746C" w:rsidRPr="00385B43" w:rsidRDefault="005206F0" w:rsidP="00154A1D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385B43" w:rsidRDefault="005206F0" w:rsidP="00154A1D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385B43" w:rsidRDefault="005206F0" w:rsidP="00154A1D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6781490F" w14:textId="502B30F7" w:rsidR="00F16CD3" w:rsidRPr="00385B43" w:rsidRDefault="005206F0" w:rsidP="00154A1D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zodpovednosti za predloženie neúplných a nesprávnych údajov, pričom beriem na </w:t>
            </w:r>
            <w:r w:rsidRPr="00C37150">
              <w:rPr>
                <w:rFonts w:ascii="Arial Narrow" w:hAnsi="Arial Narrow" w:cs="Times New Roman"/>
                <w:color w:val="000000"/>
                <w:szCs w:val="24"/>
              </w:rPr>
              <w:t xml:space="preserve">vedomie, že preukázanie opaku je spojené s rizikom možných následkov v rámci </w:t>
            </w:r>
            <w:del w:id="33" w:author="Autor">
              <w:r w:rsidRPr="00C37150" w:rsidDel="001C0099">
                <w:rPr>
                  <w:rFonts w:ascii="Arial Narrow" w:hAnsi="Arial Narrow" w:cs="Times New Roman"/>
                  <w:color w:val="000000"/>
                  <w:szCs w:val="24"/>
                </w:rPr>
                <w:delText>konania</w:delText>
              </w:r>
            </w:del>
            <w:ins w:id="34" w:author="Autor">
              <w:r w:rsidR="001C0099">
                <w:rPr>
                  <w:rFonts w:ascii="Arial Narrow" w:hAnsi="Arial Narrow" w:cs="Times New Roman"/>
                  <w:color w:val="000000"/>
                  <w:szCs w:val="24"/>
                </w:rPr>
                <w:t>schvaľovania</w:t>
              </w:r>
            </w:ins>
            <w:r w:rsidRPr="00C37150">
              <w:rPr>
                <w:rFonts w:ascii="Arial Narrow" w:hAnsi="Arial Narrow" w:cs="Times New Roman"/>
                <w:color w:val="000000"/>
                <w:szCs w:val="24"/>
              </w:rPr>
              <w:t xml:space="preserve"> o žiadosti o</w:t>
            </w:r>
            <w:del w:id="35" w:author="Autor">
              <w:r w:rsidRPr="00C37150" w:rsidDel="001C0099">
                <w:rPr>
                  <w:rFonts w:ascii="Arial Narrow" w:hAnsi="Arial Narrow" w:cs="Times New Roman"/>
                  <w:color w:val="000000"/>
                  <w:szCs w:val="24"/>
                </w:rPr>
                <w:delText> </w:delText>
              </w:r>
            </w:del>
            <w:ins w:id="36" w:author="Autor">
              <w:r w:rsidR="001C0099">
                <w:rPr>
                  <w:rFonts w:ascii="Arial Narrow" w:hAnsi="Arial Narrow" w:cs="Times New Roman"/>
                  <w:color w:val="000000"/>
                  <w:szCs w:val="24"/>
                </w:rPr>
                <w:t xml:space="preserve"> poskytnutie </w:t>
              </w:r>
            </w:ins>
            <w:proofErr w:type="spellStart"/>
            <w:r w:rsidR="0047614F" w:rsidRPr="00C37150">
              <w:rPr>
                <w:rFonts w:ascii="Arial Narrow" w:hAnsi="Arial Narrow" w:cs="Times New Roman"/>
                <w:color w:val="000000"/>
                <w:szCs w:val="24"/>
              </w:rPr>
              <w:t>príspev</w:t>
            </w:r>
            <w:ins w:id="37" w:author="Autor">
              <w:r w:rsidR="001C0099">
                <w:rPr>
                  <w:rFonts w:ascii="Arial Narrow" w:hAnsi="Arial Narrow" w:cs="Times New Roman"/>
                  <w:color w:val="000000"/>
                  <w:szCs w:val="24"/>
                </w:rPr>
                <w:t>u</w:t>
              </w:r>
            </w:ins>
            <w:proofErr w:type="spellEnd"/>
            <w:del w:id="38" w:author="Autor">
              <w:r w:rsidR="0047614F" w:rsidRPr="00C37150" w:rsidDel="001C0099">
                <w:rPr>
                  <w:rFonts w:ascii="Arial Narrow" w:hAnsi="Arial Narrow" w:cs="Times New Roman"/>
                  <w:color w:val="000000"/>
                  <w:szCs w:val="24"/>
                </w:rPr>
                <w:delText>ok</w:delText>
              </w:r>
            </w:del>
            <w:r w:rsidRPr="00C37150">
              <w:rPr>
                <w:rFonts w:ascii="Arial Narrow" w:hAnsi="Arial Narrow" w:cs="Times New Roman"/>
                <w:color w:val="000000"/>
                <w:szCs w:val="24"/>
              </w:rPr>
              <w:t xml:space="preserve"> a/alebo implementácie projektu (napr. možnosť mimoriadneho ukončenia zmluvného vzťahu, vznik neoprávnených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FCFB718" w14:textId="244E083A" w:rsidR="00704D30" w:rsidRPr="00204EA5" w:rsidRDefault="0041126F" w:rsidP="00154A1D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b/>
                <w:color w:val="000000"/>
                <w:szCs w:val="24"/>
              </w:rPr>
            </w:pPr>
            <w:r w:rsidRPr="00AC4A1D">
              <w:rPr>
                <w:rFonts w:ascii="Arial Narrow" w:hAnsi="Arial Narrow" w:cs="Times New Roman"/>
                <w:color w:val="000000"/>
                <w:szCs w:val="24"/>
              </w:rPr>
              <w:t>nie som podnikom v</w:t>
            </w:r>
            <w:r w:rsidR="00A374EE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AC4A1D">
              <w:rPr>
                <w:rFonts w:ascii="Arial Narrow" w:hAnsi="Arial Narrow" w:cs="Times New Roman"/>
                <w:color w:val="000000"/>
                <w:szCs w:val="24"/>
              </w:rPr>
              <w:t>ťažkostiach</w:t>
            </w:r>
            <w:r w:rsidR="00A374EE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D1C3069" w14:textId="77777777" w:rsidR="00836023" w:rsidRDefault="000D78D0" w:rsidP="00154A1D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zachovám charakter projektu v zmysle podmienok stanovených vo výzve, 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v rámci projektu, ani v dôsledku jeho realizácie nebudem v období od začatia realizácie aktivít projektu do ukončenia 5. roku po ukončení projektu poskytovať tretím subjektom žiadnu nepriamu štátnu pomoc, alebo inú formu výhody, ktorá na základe Zmluvy o fungovaní EÚ znamená porušenie pravidiel týkajúcich sa štátnej pomoci</w:t>
            </w:r>
          </w:p>
          <w:p w14:paraId="68688B41" w14:textId="7D7A0D2C" w:rsidR="004E46B3" w:rsidRPr="00777DE8" w:rsidRDefault="00F35341" w:rsidP="00154A1D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06AF348F" w:rsidR="005206F0" w:rsidRPr="00385B43" w:rsidRDefault="007A2445" w:rsidP="005F73A6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č. 1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/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>201</w:t>
            </w:r>
            <w:r w:rsidR="005F73A6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 xml:space="preserve">v znení neskorších predpisov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C37150">
        <w:trPr>
          <w:trHeight w:val="1399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5"/>
      <w:footerReference w:type="default" r:id="rId16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1917A" w14:textId="77777777" w:rsidR="00D019BE" w:rsidRDefault="00D019BE" w:rsidP="00297396">
      <w:pPr>
        <w:spacing w:after="0" w:line="240" w:lineRule="auto"/>
      </w:pPr>
      <w:r>
        <w:separator/>
      </w:r>
    </w:p>
  </w:endnote>
  <w:endnote w:type="continuationSeparator" w:id="0">
    <w:p w14:paraId="14DAB47D" w14:textId="77777777" w:rsidR="00D019BE" w:rsidRDefault="00D019BE" w:rsidP="00297396">
      <w:pPr>
        <w:spacing w:after="0" w:line="240" w:lineRule="auto"/>
      </w:pPr>
      <w:r>
        <w:continuationSeparator/>
      </w:r>
    </w:p>
  </w:endnote>
  <w:endnote w:type="continuationNotice" w:id="1">
    <w:p w14:paraId="45496074" w14:textId="77777777" w:rsidR="00D019BE" w:rsidRDefault="00D019B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03D72" w14:textId="036B8897" w:rsidR="00E0609C" w:rsidRPr="00016F1C" w:rsidRDefault="00E0609C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D243D9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3A633109" w:rsidR="00E0609C" w:rsidRPr="001A4E70" w:rsidRDefault="00E0609C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B54717">
      <w:rPr>
        <w:rFonts w:ascii="Arial Narrow" w:eastAsia="Times New Roman" w:hAnsi="Arial Narrow" w:cs="Times New Roman"/>
        <w:noProof/>
        <w:szCs w:val="24"/>
        <w:lang w:eastAsia="sk-SK"/>
      </w:rPr>
      <w:t>2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17F6F" w14:textId="68828A2E" w:rsidR="00E0609C" w:rsidRDefault="00E0609C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49B5D33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3A30B0A4" w:rsidR="00E0609C" w:rsidRPr="001A4E70" w:rsidRDefault="00E0609C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0EFAC43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F1BE45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B54717">
      <w:rPr>
        <w:rFonts w:ascii="Arial Narrow" w:eastAsia="Times New Roman" w:hAnsi="Arial Narrow" w:cs="Times New Roman"/>
        <w:noProof/>
        <w:szCs w:val="24"/>
        <w:lang w:eastAsia="sk-SK"/>
      </w:rPr>
      <w:t>4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C86CD" w14:textId="77777777" w:rsidR="00E0609C" w:rsidRDefault="00E0609C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BB3602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5924D717" w:rsidR="00E0609C" w:rsidRPr="00B13A79" w:rsidRDefault="00E0609C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0A4816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E77332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B54717">
      <w:rPr>
        <w:rFonts w:ascii="Arial Narrow" w:eastAsia="Times New Roman" w:hAnsi="Arial Narrow" w:cs="Times New Roman"/>
        <w:noProof/>
        <w:szCs w:val="24"/>
        <w:lang w:eastAsia="sk-SK"/>
      </w:rPr>
      <w:t>6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8D691" w14:textId="77777777" w:rsidR="00E0609C" w:rsidRDefault="00E0609C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7AB3A1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729D4E12" w:rsidR="00E0609C" w:rsidRPr="00B13A79" w:rsidRDefault="00E0609C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09DB34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740112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B54717">
      <w:rPr>
        <w:rFonts w:ascii="Arial Narrow" w:eastAsia="Times New Roman" w:hAnsi="Arial Narrow" w:cs="Times New Roman"/>
        <w:noProof/>
        <w:szCs w:val="24"/>
        <w:lang w:eastAsia="sk-SK"/>
      </w:rPr>
      <w:t>8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0875C" w14:textId="77777777" w:rsidR="00E0609C" w:rsidRPr="00016F1C" w:rsidRDefault="00E0609C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313562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45AB58E3" w:rsidR="00E0609C" w:rsidRPr="00B13A79" w:rsidRDefault="00E0609C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B54717">
      <w:rPr>
        <w:rFonts w:ascii="Arial Narrow" w:eastAsia="Times New Roman" w:hAnsi="Arial Narrow" w:cs="Times New Roman"/>
        <w:noProof/>
        <w:szCs w:val="24"/>
        <w:lang w:eastAsia="sk-SK"/>
      </w:rPr>
      <w:t>9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E0609C" w:rsidRPr="00570367" w:rsidRDefault="00E0609C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07119F" w14:textId="77777777" w:rsidR="00D019BE" w:rsidRDefault="00D019BE" w:rsidP="00297396">
      <w:pPr>
        <w:spacing w:after="0" w:line="240" w:lineRule="auto"/>
      </w:pPr>
      <w:r>
        <w:separator/>
      </w:r>
    </w:p>
  </w:footnote>
  <w:footnote w:type="continuationSeparator" w:id="0">
    <w:p w14:paraId="6FF60F56" w14:textId="77777777" w:rsidR="00D019BE" w:rsidRDefault="00D019BE" w:rsidP="00297396">
      <w:pPr>
        <w:spacing w:after="0" w:line="240" w:lineRule="auto"/>
      </w:pPr>
      <w:r>
        <w:continuationSeparator/>
      </w:r>
    </w:p>
  </w:footnote>
  <w:footnote w:type="continuationNotice" w:id="1">
    <w:p w14:paraId="0E22DDAA" w14:textId="77777777" w:rsidR="00D019BE" w:rsidRDefault="00D019BE">
      <w:pPr>
        <w:spacing w:after="0" w:line="240" w:lineRule="auto"/>
      </w:pPr>
    </w:p>
  </w:footnote>
  <w:footnote w:id="2">
    <w:p w14:paraId="6BBEF93C" w14:textId="109A2203" w:rsidR="00E0609C" w:rsidRPr="00221DA9" w:rsidRDefault="00E0609C" w:rsidP="00F16CD3">
      <w:pPr>
        <w:pStyle w:val="Textpoznmkypodiarou"/>
        <w:tabs>
          <w:tab w:val="left" w:pos="284"/>
        </w:tabs>
        <w:ind w:left="284" w:hanging="284"/>
        <w:rPr>
          <w:rFonts w:ascii="Arial Narrow" w:hAnsi="Arial Narrow"/>
          <w:sz w:val="18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doplní hypertextový odkaz na webové sídlo. </w:t>
      </w:r>
      <w:r w:rsidRPr="00385B43">
        <w:rPr>
          <w:rFonts w:ascii="Arial Narrow" w:hAnsi="Arial Narrow"/>
          <w:sz w:val="18"/>
        </w:rPr>
        <w:t>Žiadateľ</w:t>
      </w:r>
      <w:r>
        <w:rPr>
          <w:rFonts w:ascii="Arial Narrow" w:hAnsi="Arial Narrow"/>
          <w:sz w:val="18"/>
        </w:rPr>
        <w:t xml:space="preserve"> 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Ostatní 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</w:t>
      </w:r>
      <w:r>
        <w:rPr>
          <w:rFonts w:ascii="Arial Narrow" w:hAnsi="Arial Narrow"/>
          <w:sz w:val="18"/>
        </w:rPr>
        <w:t>ú</w:t>
      </w:r>
      <w:r w:rsidRPr="00221DA9">
        <w:rPr>
          <w:rFonts w:ascii="Arial Narrow" w:hAnsi="Arial Narrow"/>
          <w:sz w:val="18"/>
        </w:rPr>
        <w:t>.</w:t>
      </w:r>
    </w:p>
  </w:footnote>
  <w:footnote w:id="3">
    <w:p w14:paraId="6F71AA57" w14:textId="3F0F083D" w:rsidR="00E0609C" w:rsidRPr="00221DA9" w:rsidRDefault="00E0609C" w:rsidP="00F16CD3">
      <w:pPr>
        <w:pStyle w:val="Textpoznmkypodiarou"/>
        <w:tabs>
          <w:tab w:val="left" w:pos="284"/>
        </w:tabs>
        <w:ind w:left="284" w:hanging="284"/>
        <w:rPr>
          <w:rStyle w:val="Odkaznapoznmkupodiarou"/>
          <w:rFonts w:ascii="Arial Narrow" w:hAnsi="Arial Narrow"/>
          <w:sz w:val="18"/>
          <w:vertAlign w:val="baseline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V prípade, ak 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nie je povinný mať schválenú územnoplánovaciu dokumentáciu, alebo nie je obcou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vymaže</w:t>
      </w:r>
      <w:r>
        <w:rPr>
          <w:rFonts w:ascii="Arial Narrow" w:hAnsi="Arial Narrow"/>
          <w:sz w:val="18"/>
        </w:rPr>
        <w:t>.</w:t>
      </w:r>
    </w:p>
  </w:footnote>
  <w:footnote w:id="4">
    <w:p w14:paraId="230D7BED" w14:textId="1BE67466" w:rsidR="00E0609C" w:rsidRPr="00613B6F" w:rsidRDefault="00E0609C" w:rsidP="00F16CD3">
      <w:pPr>
        <w:pStyle w:val="Textpoznmkypodiarou"/>
        <w:tabs>
          <w:tab w:val="left" w:pos="284"/>
        </w:tabs>
        <w:ind w:left="284" w:hanging="284"/>
      </w:pPr>
      <w:r w:rsidRPr="00613B6F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 xml:space="preserve">ponechá toto vyhlásenie len v prípade, ak je obcou a nemá so zákona povinnosť mať schválenú územnoplánovaciu dokumentáciu. Ostatní </w:t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>toto vyhlásenie vymažú.</w:t>
      </w:r>
    </w:p>
  </w:footnote>
  <w:footnote w:id="5">
    <w:p w14:paraId="487CAD87" w14:textId="4D8162FB" w:rsidR="00E0609C" w:rsidRDefault="00E0609C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>Žiadateľ ponechá toto vyhlásenie v prípade, že má účtovnú závierku zverejnenú v registri účtovných závierok, a teda je nepredkladá ako osobitnú prílohu ŽoP</w:t>
      </w:r>
      <w:r>
        <w:rPr>
          <w:rStyle w:val="Odkaznapoznmkupodiarou"/>
          <w:rFonts w:ascii="Arial Narrow" w:hAnsi="Arial Narrow"/>
          <w:sz w:val="18"/>
          <w:vertAlign w:val="baseline"/>
        </w:rPr>
        <w:t>r</w:t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>. Žiadateľ doplní odkaz (link, resp. hypertextový odkaz) na adresu (v registri účtovných závierok), kde je verejne dostupná požadovaná účtovná závierka</w:t>
      </w:r>
      <w:r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91DF2" w14:textId="77777777" w:rsidR="00E0609C" w:rsidRPr="00627EA3" w:rsidRDefault="00E0609C" w:rsidP="00F272A7">
    <w:pPr>
      <w:pStyle w:val="Hlavika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9BF52" w14:textId="6C2E686C" w:rsidR="00E0609C" w:rsidRPr="001F013A" w:rsidRDefault="00316E7C" w:rsidP="000F2DA9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73600" behindDoc="1" locked="0" layoutInCell="1" allowOverlap="1" wp14:anchorId="4146A59A" wp14:editId="2E8EFBB2">
          <wp:simplePos x="0" y="0"/>
          <wp:positionH relativeFrom="column">
            <wp:posOffset>2374900</wp:posOffset>
          </wp:positionH>
          <wp:positionV relativeFrom="paragraph">
            <wp:posOffset>-79375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1" name="Obrázok 1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0609C"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44EDCEE8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0609C"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43B5F8AA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E706F">
      <w:rPr>
        <w:rFonts w:ascii="Arial Narrow" w:hAnsi="Arial Narrow"/>
        <w:noProof/>
        <w:sz w:val="20"/>
        <w:lang w:eastAsia="sk-SK"/>
      </w:rPr>
      <w:drawing>
        <wp:inline distT="0" distB="0" distL="0" distR="0" wp14:anchorId="39A63F39" wp14:editId="3A2D053B">
          <wp:extent cx="835025" cy="304800"/>
          <wp:effectExtent l="0" t="0" r="3175" b="0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025" cy="304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28BA2CE" w14:textId="24D9AAFD" w:rsidR="00E0609C" w:rsidRDefault="00E0609C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4F263" w14:textId="3BC5A9C0" w:rsidR="00E0609C" w:rsidRDefault="00E0609C" w:rsidP="00F272A7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8257C" w14:textId="0864E05D" w:rsidR="00E0609C" w:rsidRDefault="00E0609C" w:rsidP="00F272A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 w15:restartNumberingAfterBreak="0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 w15:restartNumberingAfterBreak="0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6305AD8"/>
    <w:multiLevelType w:val="hybridMultilevel"/>
    <w:tmpl w:val="D77C37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F40981"/>
    <w:multiLevelType w:val="hybridMultilevel"/>
    <w:tmpl w:val="A19663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3" w15:restartNumberingAfterBreak="0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6" w15:restartNumberingAfterBreak="0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8" w15:restartNumberingAfterBreak="0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217792085">
    <w:abstractNumId w:val="5"/>
  </w:num>
  <w:num w:numId="2" w16cid:durableId="395663268">
    <w:abstractNumId w:val="0"/>
  </w:num>
  <w:num w:numId="3" w16cid:durableId="907497168">
    <w:abstractNumId w:val="4"/>
  </w:num>
  <w:num w:numId="4" w16cid:durableId="1987316083">
    <w:abstractNumId w:val="1"/>
  </w:num>
  <w:num w:numId="5" w16cid:durableId="1199275544">
    <w:abstractNumId w:val="25"/>
  </w:num>
  <w:num w:numId="6" w16cid:durableId="1123768235">
    <w:abstractNumId w:val="22"/>
  </w:num>
  <w:num w:numId="7" w16cid:durableId="340283214">
    <w:abstractNumId w:val="10"/>
  </w:num>
  <w:num w:numId="8" w16cid:durableId="981689244">
    <w:abstractNumId w:val="7"/>
  </w:num>
  <w:num w:numId="9" w16cid:durableId="173431186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2527138">
    <w:abstractNumId w:val="21"/>
  </w:num>
  <w:num w:numId="11" w16cid:durableId="1771006650">
    <w:abstractNumId w:val="14"/>
  </w:num>
  <w:num w:numId="12" w16cid:durableId="1756514175">
    <w:abstractNumId w:val="9"/>
  </w:num>
  <w:num w:numId="13" w16cid:durableId="1579053854">
    <w:abstractNumId w:val="3"/>
  </w:num>
  <w:num w:numId="14" w16cid:durableId="1460684055">
    <w:abstractNumId w:val="27"/>
  </w:num>
  <w:num w:numId="15" w16cid:durableId="331416992">
    <w:abstractNumId w:val="20"/>
  </w:num>
  <w:num w:numId="16" w16cid:durableId="1456558293">
    <w:abstractNumId w:val="6"/>
  </w:num>
  <w:num w:numId="17" w16cid:durableId="2066030049">
    <w:abstractNumId w:val="11"/>
  </w:num>
  <w:num w:numId="18" w16cid:durableId="193464828">
    <w:abstractNumId w:val="19"/>
  </w:num>
  <w:num w:numId="19" w16cid:durableId="1410738338">
    <w:abstractNumId w:val="26"/>
  </w:num>
  <w:num w:numId="20" w16cid:durableId="897547532">
    <w:abstractNumId w:val="23"/>
  </w:num>
  <w:num w:numId="21" w16cid:durableId="947468012">
    <w:abstractNumId w:val="15"/>
  </w:num>
  <w:num w:numId="22" w16cid:durableId="114180310">
    <w:abstractNumId w:val="2"/>
  </w:num>
  <w:num w:numId="23" w16cid:durableId="1554927675">
    <w:abstractNumId w:val="12"/>
  </w:num>
  <w:num w:numId="24" w16cid:durableId="1413046929">
    <w:abstractNumId w:val="28"/>
  </w:num>
  <w:num w:numId="25" w16cid:durableId="1241403477">
    <w:abstractNumId w:val="24"/>
  </w:num>
  <w:num w:numId="26" w16cid:durableId="1701053893">
    <w:abstractNumId w:val="18"/>
  </w:num>
  <w:num w:numId="27" w16cid:durableId="1278101011">
    <w:abstractNumId w:val="13"/>
  </w:num>
  <w:num w:numId="28" w16cid:durableId="110250469">
    <w:abstractNumId w:val="8"/>
  </w:num>
  <w:num w:numId="29" w16cid:durableId="1334642744">
    <w:abstractNumId w:val="5"/>
  </w:num>
  <w:num w:numId="30" w16cid:durableId="1097168944">
    <w:abstractNumId w:val="17"/>
  </w:num>
  <w:num w:numId="31" w16cid:durableId="929239831">
    <w:abstractNumId w:val="16"/>
  </w:num>
  <w:num w:numId="32" w16cid:durableId="752974792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77F"/>
    <w:rsid w:val="00000EB6"/>
    <w:rsid w:val="00001527"/>
    <w:rsid w:val="00006533"/>
    <w:rsid w:val="0000705F"/>
    <w:rsid w:val="00007732"/>
    <w:rsid w:val="00016F1C"/>
    <w:rsid w:val="00020171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583C"/>
    <w:rsid w:val="00036454"/>
    <w:rsid w:val="000372B4"/>
    <w:rsid w:val="0003742F"/>
    <w:rsid w:val="00040754"/>
    <w:rsid w:val="00041444"/>
    <w:rsid w:val="00042496"/>
    <w:rsid w:val="00044251"/>
    <w:rsid w:val="00045684"/>
    <w:rsid w:val="00047D10"/>
    <w:rsid w:val="00050586"/>
    <w:rsid w:val="000507A8"/>
    <w:rsid w:val="00053993"/>
    <w:rsid w:val="00054CDE"/>
    <w:rsid w:val="00060B13"/>
    <w:rsid w:val="00061D73"/>
    <w:rsid w:val="00062B88"/>
    <w:rsid w:val="000631CF"/>
    <w:rsid w:val="0006321E"/>
    <w:rsid w:val="00064B9C"/>
    <w:rsid w:val="00066C8D"/>
    <w:rsid w:val="00070384"/>
    <w:rsid w:val="000719AA"/>
    <w:rsid w:val="000722EB"/>
    <w:rsid w:val="000742E6"/>
    <w:rsid w:val="000754E4"/>
    <w:rsid w:val="00076890"/>
    <w:rsid w:val="00076FC2"/>
    <w:rsid w:val="0007746C"/>
    <w:rsid w:val="00080112"/>
    <w:rsid w:val="000806BF"/>
    <w:rsid w:val="00081CF9"/>
    <w:rsid w:val="00081DCA"/>
    <w:rsid w:val="00084148"/>
    <w:rsid w:val="00086D95"/>
    <w:rsid w:val="0009206F"/>
    <w:rsid w:val="000931F4"/>
    <w:rsid w:val="00094C8A"/>
    <w:rsid w:val="000A2DCF"/>
    <w:rsid w:val="000B0976"/>
    <w:rsid w:val="000B4587"/>
    <w:rsid w:val="000B5BD1"/>
    <w:rsid w:val="000B674B"/>
    <w:rsid w:val="000B6A1D"/>
    <w:rsid w:val="000B6BFE"/>
    <w:rsid w:val="000B6C24"/>
    <w:rsid w:val="000B76B3"/>
    <w:rsid w:val="000C0D6B"/>
    <w:rsid w:val="000C167A"/>
    <w:rsid w:val="000C1A57"/>
    <w:rsid w:val="000C3731"/>
    <w:rsid w:val="000C39A9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691F"/>
    <w:rsid w:val="000D71B0"/>
    <w:rsid w:val="000D78D0"/>
    <w:rsid w:val="000E37F7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07015"/>
    <w:rsid w:val="00110AFB"/>
    <w:rsid w:val="00110BC2"/>
    <w:rsid w:val="0011220E"/>
    <w:rsid w:val="001129CC"/>
    <w:rsid w:val="0011342E"/>
    <w:rsid w:val="001135A5"/>
    <w:rsid w:val="00113D4F"/>
    <w:rsid w:val="00114038"/>
    <w:rsid w:val="00114FB1"/>
    <w:rsid w:val="001152EB"/>
    <w:rsid w:val="00121A14"/>
    <w:rsid w:val="0012281C"/>
    <w:rsid w:val="00127A12"/>
    <w:rsid w:val="001407E8"/>
    <w:rsid w:val="00141439"/>
    <w:rsid w:val="00142A46"/>
    <w:rsid w:val="00142BEE"/>
    <w:rsid w:val="00143430"/>
    <w:rsid w:val="001446DB"/>
    <w:rsid w:val="00146262"/>
    <w:rsid w:val="00147F18"/>
    <w:rsid w:val="001500D4"/>
    <w:rsid w:val="00150166"/>
    <w:rsid w:val="00151D61"/>
    <w:rsid w:val="001537EB"/>
    <w:rsid w:val="00154A1D"/>
    <w:rsid w:val="001563F7"/>
    <w:rsid w:val="001600C5"/>
    <w:rsid w:val="0016073A"/>
    <w:rsid w:val="00161E6D"/>
    <w:rsid w:val="001625CF"/>
    <w:rsid w:val="00163B71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77DF8"/>
    <w:rsid w:val="001847B1"/>
    <w:rsid w:val="001864BF"/>
    <w:rsid w:val="0018659F"/>
    <w:rsid w:val="00186946"/>
    <w:rsid w:val="00187776"/>
    <w:rsid w:val="00187ED9"/>
    <w:rsid w:val="00190B46"/>
    <w:rsid w:val="00192FAA"/>
    <w:rsid w:val="001A09E5"/>
    <w:rsid w:val="001A3CF3"/>
    <w:rsid w:val="001A4E70"/>
    <w:rsid w:val="001A69BA"/>
    <w:rsid w:val="001A7188"/>
    <w:rsid w:val="001B0626"/>
    <w:rsid w:val="001B14FC"/>
    <w:rsid w:val="001B15BC"/>
    <w:rsid w:val="001B1726"/>
    <w:rsid w:val="001B1E99"/>
    <w:rsid w:val="001B2816"/>
    <w:rsid w:val="001B62D3"/>
    <w:rsid w:val="001B62DA"/>
    <w:rsid w:val="001C0099"/>
    <w:rsid w:val="001C17E0"/>
    <w:rsid w:val="001C2AB6"/>
    <w:rsid w:val="001C3A8B"/>
    <w:rsid w:val="001C3BAC"/>
    <w:rsid w:val="001C4CA9"/>
    <w:rsid w:val="001C645B"/>
    <w:rsid w:val="001D4A9B"/>
    <w:rsid w:val="001D7A67"/>
    <w:rsid w:val="001E2C9A"/>
    <w:rsid w:val="001F0635"/>
    <w:rsid w:val="001F0E97"/>
    <w:rsid w:val="001F63D9"/>
    <w:rsid w:val="0020163F"/>
    <w:rsid w:val="0020190C"/>
    <w:rsid w:val="00201C47"/>
    <w:rsid w:val="00201F91"/>
    <w:rsid w:val="002023EE"/>
    <w:rsid w:val="002041E5"/>
    <w:rsid w:val="00204701"/>
    <w:rsid w:val="00204EA5"/>
    <w:rsid w:val="002074BB"/>
    <w:rsid w:val="00207808"/>
    <w:rsid w:val="0020795A"/>
    <w:rsid w:val="00210E93"/>
    <w:rsid w:val="0021123F"/>
    <w:rsid w:val="002121A8"/>
    <w:rsid w:val="00213E2F"/>
    <w:rsid w:val="00215499"/>
    <w:rsid w:val="002164BC"/>
    <w:rsid w:val="00221DA9"/>
    <w:rsid w:val="002244A2"/>
    <w:rsid w:val="0022497F"/>
    <w:rsid w:val="00226413"/>
    <w:rsid w:val="002266E6"/>
    <w:rsid w:val="0022783A"/>
    <w:rsid w:val="002279C7"/>
    <w:rsid w:val="00227EA4"/>
    <w:rsid w:val="002307A9"/>
    <w:rsid w:val="00230895"/>
    <w:rsid w:val="00231378"/>
    <w:rsid w:val="00231C62"/>
    <w:rsid w:val="00234273"/>
    <w:rsid w:val="002345E5"/>
    <w:rsid w:val="00240C5A"/>
    <w:rsid w:val="002420E7"/>
    <w:rsid w:val="00242559"/>
    <w:rsid w:val="00242EA3"/>
    <w:rsid w:val="002442EE"/>
    <w:rsid w:val="00246131"/>
    <w:rsid w:val="00247132"/>
    <w:rsid w:val="00247264"/>
    <w:rsid w:val="0025567F"/>
    <w:rsid w:val="00256195"/>
    <w:rsid w:val="00267011"/>
    <w:rsid w:val="00272F0A"/>
    <w:rsid w:val="00274460"/>
    <w:rsid w:val="0027492B"/>
    <w:rsid w:val="002750A3"/>
    <w:rsid w:val="002750D2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2ED1"/>
    <w:rsid w:val="00297396"/>
    <w:rsid w:val="002A2C7F"/>
    <w:rsid w:val="002A3E09"/>
    <w:rsid w:val="002A4852"/>
    <w:rsid w:val="002A6EF9"/>
    <w:rsid w:val="002A7199"/>
    <w:rsid w:val="002B1ECB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D02D8"/>
    <w:rsid w:val="002D040C"/>
    <w:rsid w:val="002D3252"/>
    <w:rsid w:val="002D3D40"/>
    <w:rsid w:val="002D519B"/>
    <w:rsid w:val="002D7188"/>
    <w:rsid w:val="002E3182"/>
    <w:rsid w:val="002E5C90"/>
    <w:rsid w:val="002E5EB4"/>
    <w:rsid w:val="002E5F15"/>
    <w:rsid w:val="002E6D20"/>
    <w:rsid w:val="002E72D9"/>
    <w:rsid w:val="002F393A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07CAE"/>
    <w:rsid w:val="003129FB"/>
    <w:rsid w:val="00313979"/>
    <w:rsid w:val="003148A8"/>
    <w:rsid w:val="00316E7C"/>
    <w:rsid w:val="00321368"/>
    <w:rsid w:val="003213BB"/>
    <w:rsid w:val="00322529"/>
    <w:rsid w:val="003226DF"/>
    <w:rsid w:val="0032481B"/>
    <w:rsid w:val="003256B5"/>
    <w:rsid w:val="00326D1D"/>
    <w:rsid w:val="00331E1B"/>
    <w:rsid w:val="00335488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6F2F"/>
    <w:rsid w:val="00350156"/>
    <w:rsid w:val="00352C1E"/>
    <w:rsid w:val="00353687"/>
    <w:rsid w:val="00353C0C"/>
    <w:rsid w:val="00362B16"/>
    <w:rsid w:val="00362BF7"/>
    <w:rsid w:val="00363A16"/>
    <w:rsid w:val="0036507C"/>
    <w:rsid w:val="003653B9"/>
    <w:rsid w:val="00365864"/>
    <w:rsid w:val="00367725"/>
    <w:rsid w:val="00371B02"/>
    <w:rsid w:val="00371B1F"/>
    <w:rsid w:val="00373469"/>
    <w:rsid w:val="00373993"/>
    <w:rsid w:val="00375927"/>
    <w:rsid w:val="00375EFD"/>
    <w:rsid w:val="003767D9"/>
    <w:rsid w:val="00376AAE"/>
    <w:rsid w:val="00376B51"/>
    <w:rsid w:val="00380FA7"/>
    <w:rsid w:val="0038137E"/>
    <w:rsid w:val="00383C19"/>
    <w:rsid w:val="00384E56"/>
    <w:rsid w:val="00385992"/>
    <w:rsid w:val="00385B43"/>
    <w:rsid w:val="00386853"/>
    <w:rsid w:val="003879C1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3C6A"/>
    <w:rsid w:val="003A4ADE"/>
    <w:rsid w:val="003A5C98"/>
    <w:rsid w:val="003A5E2A"/>
    <w:rsid w:val="003A66CA"/>
    <w:rsid w:val="003A67A8"/>
    <w:rsid w:val="003A6894"/>
    <w:rsid w:val="003A6D6C"/>
    <w:rsid w:val="003A71D6"/>
    <w:rsid w:val="003A76B4"/>
    <w:rsid w:val="003B0BF5"/>
    <w:rsid w:val="003B15F0"/>
    <w:rsid w:val="003B3437"/>
    <w:rsid w:val="003B3D2A"/>
    <w:rsid w:val="003B69C9"/>
    <w:rsid w:val="003B72F6"/>
    <w:rsid w:val="003C0829"/>
    <w:rsid w:val="003C095D"/>
    <w:rsid w:val="003C2AAC"/>
    <w:rsid w:val="003C38DF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35F8"/>
    <w:rsid w:val="003F73C8"/>
    <w:rsid w:val="00400840"/>
    <w:rsid w:val="00401B43"/>
    <w:rsid w:val="00401CA0"/>
    <w:rsid w:val="0040250E"/>
    <w:rsid w:val="00402A70"/>
    <w:rsid w:val="0040496B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281"/>
    <w:rsid w:val="00426502"/>
    <w:rsid w:val="0042702A"/>
    <w:rsid w:val="004306F6"/>
    <w:rsid w:val="00431044"/>
    <w:rsid w:val="0043261C"/>
    <w:rsid w:val="004336D9"/>
    <w:rsid w:val="00434BEE"/>
    <w:rsid w:val="00443828"/>
    <w:rsid w:val="00445389"/>
    <w:rsid w:val="0044546A"/>
    <w:rsid w:val="0044748F"/>
    <w:rsid w:val="00450A0C"/>
    <w:rsid w:val="0045251F"/>
    <w:rsid w:val="0045262A"/>
    <w:rsid w:val="004531C2"/>
    <w:rsid w:val="0045347D"/>
    <w:rsid w:val="004567BA"/>
    <w:rsid w:val="004569FE"/>
    <w:rsid w:val="00457D81"/>
    <w:rsid w:val="00457DFB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14F"/>
    <w:rsid w:val="004763C1"/>
    <w:rsid w:val="00477765"/>
    <w:rsid w:val="00480855"/>
    <w:rsid w:val="00482A78"/>
    <w:rsid w:val="0048348A"/>
    <w:rsid w:val="00484EC7"/>
    <w:rsid w:val="004875FA"/>
    <w:rsid w:val="004928E9"/>
    <w:rsid w:val="00494065"/>
    <w:rsid w:val="00494559"/>
    <w:rsid w:val="004946A8"/>
    <w:rsid w:val="00495DB7"/>
    <w:rsid w:val="004A0BD5"/>
    <w:rsid w:val="004A0EA2"/>
    <w:rsid w:val="004A18B5"/>
    <w:rsid w:val="004A6B1B"/>
    <w:rsid w:val="004A6D1F"/>
    <w:rsid w:val="004B1DAD"/>
    <w:rsid w:val="004B486E"/>
    <w:rsid w:val="004B6A26"/>
    <w:rsid w:val="004B6A38"/>
    <w:rsid w:val="004C0690"/>
    <w:rsid w:val="004C182F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60E8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6A8C"/>
    <w:rsid w:val="00517135"/>
    <w:rsid w:val="005173BA"/>
    <w:rsid w:val="005206F0"/>
    <w:rsid w:val="00520771"/>
    <w:rsid w:val="0052269D"/>
    <w:rsid w:val="00523125"/>
    <w:rsid w:val="00525D0F"/>
    <w:rsid w:val="00525E76"/>
    <w:rsid w:val="00527A99"/>
    <w:rsid w:val="00527E54"/>
    <w:rsid w:val="005317A5"/>
    <w:rsid w:val="0053309E"/>
    <w:rsid w:val="00534137"/>
    <w:rsid w:val="005355EE"/>
    <w:rsid w:val="00535AFF"/>
    <w:rsid w:val="00537798"/>
    <w:rsid w:val="005450A5"/>
    <w:rsid w:val="00545797"/>
    <w:rsid w:val="0054623C"/>
    <w:rsid w:val="00546F92"/>
    <w:rsid w:val="00547497"/>
    <w:rsid w:val="00550A22"/>
    <w:rsid w:val="0055137D"/>
    <w:rsid w:val="00551DB7"/>
    <w:rsid w:val="005537FD"/>
    <w:rsid w:val="00554C3B"/>
    <w:rsid w:val="005560AF"/>
    <w:rsid w:val="00556601"/>
    <w:rsid w:val="0055697E"/>
    <w:rsid w:val="00563456"/>
    <w:rsid w:val="00563B37"/>
    <w:rsid w:val="00566CDE"/>
    <w:rsid w:val="00567670"/>
    <w:rsid w:val="00570367"/>
    <w:rsid w:val="00573A24"/>
    <w:rsid w:val="00573C43"/>
    <w:rsid w:val="00574F91"/>
    <w:rsid w:val="00580D35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995"/>
    <w:rsid w:val="005B34A2"/>
    <w:rsid w:val="005B3DFE"/>
    <w:rsid w:val="005B4155"/>
    <w:rsid w:val="005B491E"/>
    <w:rsid w:val="005B67E7"/>
    <w:rsid w:val="005C0212"/>
    <w:rsid w:val="005C0BB3"/>
    <w:rsid w:val="005C135C"/>
    <w:rsid w:val="005C2A37"/>
    <w:rsid w:val="005C3BF1"/>
    <w:rsid w:val="005C4E94"/>
    <w:rsid w:val="005C6566"/>
    <w:rsid w:val="005D0460"/>
    <w:rsid w:val="005D312F"/>
    <w:rsid w:val="005D339C"/>
    <w:rsid w:val="005D767B"/>
    <w:rsid w:val="005E0074"/>
    <w:rsid w:val="005E1124"/>
    <w:rsid w:val="005E1704"/>
    <w:rsid w:val="005E1820"/>
    <w:rsid w:val="005E45F4"/>
    <w:rsid w:val="005E4C1B"/>
    <w:rsid w:val="005E5AAE"/>
    <w:rsid w:val="005E6741"/>
    <w:rsid w:val="005F05BD"/>
    <w:rsid w:val="005F0D6B"/>
    <w:rsid w:val="005F2A67"/>
    <w:rsid w:val="005F2CBA"/>
    <w:rsid w:val="005F30B4"/>
    <w:rsid w:val="005F3DBD"/>
    <w:rsid w:val="005F6C14"/>
    <w:rsid w:val="005F6F93"/>
    <w:rsid w:val="005F700A"/>
    <w:rsid w:val="005F73A6"/>
    <w:rsid w:val="00600E05"/>
    <w:rsid w:val="00605A53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5563"/>
    <w:rsid w:val="006571E8"/>
    <w:rsid w:val="006628A6"/>
    <w:rsid w:val="00664DDB"/>
    <w:rsid w:val="006670FF"/>
    <w:rsid w:val="0066710C"/>
    <w:rsid w:val="006713FE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6B4A"/>
    <w:rsid w:val="006A1069"/>
    <w:rsid w:val="006A1986"/>
    <w:rsid w:val="006A1AFD"/>
    <w:rsid w:val="006A263B"/>
    <w:rsid w:val="006A3CC2"/>
    <w:rsid w:val="006A61FE"/>
    <w:rsid w:val="006A7AE8"/>
    <w:rsid w:val="006B0C63"/>
    <w:rsid w:val="006B256E"/>
    <w:rsid w:val="006B5964"/>
    <w:rsid w:val="006B5BCA"/>
    <w:rsid w:val="006C043B"/>
    <w:rsid w:val="006C299A"/>
    <w:rsid w:val="006C343B"/>
    <w:rsid w:val="006C3E35"/>
    <w:rsid w:val="006C6296"/>
    <w:rsid w:val="006C6AD5"/>
    <w:rsid w:val="006D2BB3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700291"/>
    <w:rsid w:val="0070283D"/>
    <w:rsid w:val="00704D30"/>
    <w:rsid w:val="00712FF2"/>
    <w:rsid w:val="00713950"/>
    <w:rsid w:val="00713D83"/>
    <w:rsid w:val="00715ECD"/>
    <w:rsid w:val="00720F8F"/>
    <w:rsid w:val="007234EF"/>
    <w:rsid w:val="007279AB"/>
    <w:rsid w:val="007302ED"/>
    <w:rsid w:val="00731277"/>
    <w:rsid w:val="007314FF"/>
    <w:rsid w:val="00732A40"/>
    <w:rsid w:val="0073340F"/>
    <w:rsid w:val="0073386F"/>
    <w:rsid w:val="00734030"/>
    <w:rsid w:val="007356BB"/>
    <w:rsid w:val="00736109"/>
    <w:rsid w:val="00736C40"/>
    <w:rsid w:val="007410F5"/>
    <w:rsid w:val="007477EA"/>
    <w:rsid w:val="007536CC"/>
    <w:rsid w:val="00757031"/>
    <w:rsid w:val="0076000B"/>
    <w:rsid w:val="00760313"/>
    <w:rsid w:val="00760DE9"/>
    <w:rsid w:val="00761133"/>
    <w:rsid w:val="00762EFD"/>
    <w:rsid w:val="00763F81"/>
    <w:rsid w:val="00763FE9"/>
    <w:rsid w:val="00770808"/>
    <w:rsid w:val="007710FF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00F"/>
    <w:rsid w:val="00791579"/>
    <w:rsid w:val="007946AE"/>
    <w:rsid w:val="007957B0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1E56"/>
    <w:rsid w:val="007C2E4A"/>
    <w:rsid w:val="007C4635"/>
    <w:rsid w:val="007C63BE"/>
    <w:rsid w:val="007D26AD"/>
    <w:rsid w:val="007D2A5C"/>
    <w:rsid w:val="007D2AA9"/>
    <w:rsid w:val="007D3EC4"/>
    <w:rsid w:val="007D4F1D"/>
    <w:rsid w:val="007D5586"/>
    <w:rsid w:val="007D6358"/>
    <w:rsid w:val="007D682B"/>
    <w:rsid w:val="007D7512"/>
    <w:rsid w:val="007E2824"/>
    <w:rsid w:val="007E285C"/>
    <w:rsid w:val="007E2DFA"/>
    <w:rsid w:val="007E411F"/>
    <w:rsid w:val="007E493D"/>
    <w:rsid w:val="007E6496"/>
    <w:rsid w:val="007F2F68"/>
    <w:rsid w:val="0080425A"/>
    <w:rsid w:val="00804364"/>
    <w:rsid w:val="0080537F"/>
    <w:rsid w:val="00805FE0"/>
    <w:rsid w:val="008103C5"/>
    <w:rsid w:val="00812AE4"/>
    <w:rsid w:val="00816841"/>
    <w:rsid w:val="00821D98"/>
    <w:rsid w:val="00823228"/>
    <w:rsid w:val="00826EC4"/>
    <w:rsid w:val="0082723C"/>
    <w:rsid w:val="0083047F"/>
    <w:rsid w:val="0083079F"/>
    <w:rsid w:val="0083156B"/>
    <w:rsid w:val="00831766"/>
    <w:rsid w:val="00832EFD"/>
    <w:rsid w:val="0083367D"/>
    <w:rsid w:val="00833BAC"/>
    <w:rsid w:val="00833F8B"/>
    <w:rsid w:val="00835563"/>
    <w:rsid w:val="00836023"/>
    <w:rsid w:val="008371AF"/>
    <w:rsid w:val="00842FCD"/>
    <w:rsid w:val="00844534"/>
    <w:rsid w:val="00845C3C"/>
    <w:rsid w:val="00847303"/>
    <w:rsid w:val="0084759A"/>
    <w:rsid w:val="008507A2"/>
    <w:rsid w:val="00850970"/>
    <w:rsid w:val="0085134E"/>
    <w:rsid w:val="00851515"/>
    <w:rsid w:val="00853E47"/>
    <w:rsid w:val="00855097"/>
    <w:rsid w:val="00860D49"/>
    <w:rsid w:val="00861A58"/>
    <w:rsid w:val="00862AC5"/>
    <w:rsid w:val="00865B82"/>
    <w:rsid w:val="00865FD6"/>
    <w:rsid w:val="0087068E"/>
    <w:rsid w:val="008719EE"/>
    <w:rsid w:val="00871B13"/>
    <w:rsid w:val="00873A05"/>
    <w:rsid w:val="00874F37"/>
    <w:rsid w:val="00876556"/>
    <w:rsid w:val="00877464"/>
    <w:rsid w:val="0088130C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95D5B"/>
    <w:rsid w:val="008A0977"/>
    <w:rsid w:val="008A1293"/>
    <w:rsid w:val="008A28ED"/>
    <w:rsid w:val="008A293F"/>
    <w:rsid w:val="008A2FD8"/>
    <w:rsid w:val="008A3263"/>
    <w:rsid w:val="008A594C"/>
    <w:rsid w:val="008A5E2D"/>
    <w:rsid w:val="008A604D"/>
    <w:rsid w:val="008A630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7433"/>
    <w:rsid w:val="008C764D"/>
    <w:rsid w:val="008C79D4"/>
    <w:rsid w:val="008D041C"/>
    <w:rsid w:val="008D087B"/>
    <w:rsid w:val="008D23B0"/>
    <w:rsid w:val="008D6465"/>
    <w:rsid w:val="008D65A7"/>
    <w:rsid w:val="008D6D59"/>
    <w:rsid w:val="008E34E8"/>
    <w:rsid w:val="008E45D2"/>
    <w:rsid w:val="008E7FA6"/>
    <w:rsid w:val="008F0949"/>
    <w:rsid w:val="008F2551"/>
    <w:rsid w:val="008F3D66"/>
    <w:rsid w:val="008F41CC"/>
    <w:rsid w:val="008F55F1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580E"/>
    <w:rsid w:val="009374BB"/>
    <w:rsid w:val="009379B2"/>
    <w:rsid w:val="00937B8C"/>
    <w:rsid w:val="00945D65"/>
    <w:rsid w:val="00947FAB"/>
    <w:rsid w:val="00951DEF"/>
    <w:rsid w:val="00951E68"/>
    <w:rsid w:val="00952E4A"/>
    <w:rsid w:val="009546F7"/>
    <w:rsid w:val="009548F9"/>
    <w:rsid w:val="009555E3"/>
    <w:rsid w:val="009635E0"/>
    <w:rsid w:val="00966699"/>
    <w:rsid w:val="00971A41"/>
    <w:rsid w:val="009722BD"/>
    <w:rsid w:val="009728F6"/>
    <w:rsid w:val="00974A40"/>
    <w:rsid w:val="009754AC"/>
    <w:rsid w:val="00980020"/>
    <w:rsid w:val="00982CF8"/>
    <w:rsid w:val="009841AE"/>
    <w:rsid w:val="00984C64"/>
    <w:rsid w:val="00985590"/>
    <w:rsid w:val="00985C9D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3AB6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1424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E017D"/>
    <w:rsid w:val="009E220F"/>
    <w:rsid w:val="009E2B7F"/>
    <w:rsid w:val="009E4893"/>
    <w:rsid w:val="009E7D46"/>
    <w:rsid w:val="009F15FF"/>
    <w:rsid w:val="009F35C9"/>
    <w:rsid w:val="009F6095"/>
    <w:rsid w:val="009F74F8"/>
    <w:rsid w:val="00A00454"/>
    <w:rsid w:val="00A017CF"/>
    <w:rsid w:val="00A0535A"/>
    <w:rsid w:val="00A0681C"/>
    <w:rsid w:val="00A10777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0FA0"/>
    <w:rsid w:val="00A31DC8"/>
    <w:rsid w:val="00A363C4"/>
    <w:rsid w:val="00A374EE"/>
    <w:rsid w:val="00A3783B"/>
    <w:rsid w:val="00A4193B"/>
    <w:rsid w:val="00A42432"/>
    <w:rsid w:val="00A435F8"/>
    <w:rsid w:val="00A454AB"/>
    <w:rsid w:val="00A52513"/>
    <w:rsid w:val="00A5253A"/>
    <w:rsid w:val="00A5263E"/>
    <w:rsid w:val="00A527BC"/>
    <w:rsid w:val="00A54518"/>
    <w:rsid w:val="00A56BEC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293E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237D"/>
    <w:rsid w:val="00AB20DC"/>
    <w:rsid w:val="00AB5541"/>
    <w:rsid w:val="00AB5C99"/>
    <w:rsid w:val="00AB6893"/>
    <w:rsid w:val="00AB6F63"/>
    <w:rsid w:val="00AB73E6"/>
    <w:rsid w:val="00AC4A1D"/>
    <w:rsid w:val="00AC6D7E"/>
    <w:rsid w:val="00AD1A13"/>
    <w:rsid w:val="00AD29DC"/>
    <w:rsid w:val="00AD6897"/>
    <w:rsid w:val="00AD73D9"/>
    <w:rsid w:val="00AD7E3C"/>
    <w:rsid w:val="00AE0F2C"/>
    <w:rsid w:val="00AE1EAB"/>
    <w:rsid w:val="00AE353F"/>
    <w:rsid w:val="00AE52C8"/>
    <w:rsid w:val="00AF404A"/>
    <w:rsid w:val="00AF51D7"/>
    <w:rsid w:val="00AF5C9B"/>
    <w:rsid w:val="00AF6D51"/>
    <w:rsid w:val="00AF7CC2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22EE3"/>
    <w:rsid w:val="00B2508C"/>
    <w:rsid w:val="00B30657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330D"/>
    <w:rsid w:val="00B4365A"/>
    <w:rsid w:val="00B4401E"/>
    <w:rsid w:val="00B44464"/>
    <w:rsid w:val="00B45824"/>
    <w:rsid w:val="00B458F0"/>
    <w:rsid w:val="00B472F9"/>
    <w:rsid w:val="00B51F3B"/>
    <w:rsid w:val="00B52C02"/>
    <w:rsid w:val="00B53856"/>
    <w:rsid w:val="00B54717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71360"/>
    <w:rsid w:val="00B72C46"/>
    <w:rsid w:val="00B73CFF"/>
    <w:rsid w:val="00B74112"/>
    <w:rsid w:val="00B747B7"/>
    <w:rsid w:val="00B75197"/>
    <w:rsid w:val="00B774BD"/>
    <w:rsid w:val="00B80256"/>
    <w:rsid w:val="00B82C04"/>
    <w:rsid w:val="00B82C2C"/>
    <w:rsid w:val="00B832A0"/>
    <w:rsid w:val="00B8429C"/>
    <w:rsid w:val="00B9021E"/>
    <w:rsid w:val="00B908BC"/>
    <w:rsid w:val="00B94BA1"/>
    <w:rsid w:val="00B94E65"/>
    <w:rsid w:val="00BA29D8"/>
    <w:rsid w:val="00BA2AED"/>
    <w:rsid w:val="00BA35F0"/>
    <w:rsid w:val="00BA5869"/>
    <w:rsid w:val="00BA5D1C"/>
    <w:rsid w:val="00BA6FB6"/>
    <w:rsid w:val="00BA7C68"/>
    <w:rsid w:val="00BB0E58"/>
    <w:rsid w:val="00BB182B"/>
    <w:rsid w:val="00BB3936"/>
    <w:rsid w:val="00BB49BE"/>
    <w:rsid w:val="00BB5079"/>
    <w:rsid w:val="00BB58B3"/>
    <w:rsid w:val="00BB6CC4"/>
    <w:rsid w:val="00BB7132"/>
    <w:rsid w:val="00BC16B4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2213"/>
    <w:rsid w:val="00BF41C1"/>
    <w:rsid w:val="00C0311B"/>
    <w:rsid w:val="00C052FF"/>
    <w:rsid w:val="00C05727"/>
    <w:rsid w:val="00C0655E"/>
    <w:rsid w:val="00C10E17"/>
    <w:rsid w:val="00C11A6E"/>
    <w:rsid w:val="00C1257F"/>
    <w:rsid w:val="00C16B27"/>
    <w:rsid w:val="00C20286"/>
    <w:rsid w:val="00C213B4"/>
    <w:rsid w:val="00C22BFD"/>
    <w:rsid w:val="00C2333E"/>
    <w:rsid w:val="00C2466E"/>
    <w:rsid w:val="00C2697A"/>
    <w:rsid w:val="00C27D52"/>
    <w:rsid w:val="00C30AFE"/>
    <w:rsid w:val="00C31B6B"/>
    <w:rsid w:val="00C32913"/>
    <w:rsid w:val="00C33C1D"/>
    <w:rsid w:val="00C35EB3"/>
    <w:rsid w:val="00C36149"/>
    <w:rsid w:val="00C37150"/>
    <w:rsid w:val="00C37EB0"/>
    <w:rsid w:val="00C41525"/>
    <w:rsid w:val="00C41647"/>
    <w:rsid w:val="00C421BE"/>
    <w:rsid w:val="00C424BC"/>
    <w:rsid w:val="00C45C5A"/>
    <w:rsid w:val="00C47274"/>
    <w:rsid w:val="00C47A83"/>
    <w:rsid w:val="00C5186D"/>
    <w:rsid w:val="00C51D2B"/>
    <w:rsid w:val="00C52453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2B58"/>
    <w:rsid w:val="00C74EB6"/>
    <w:rsid w:val="00C76A56"/>
    <w:rsid w:val="00C831B3"/>
    <w:rsid w:val="00C83503"/>
    <w:rsid w:val="00C8403E"/>
    <w:rsid w:val="00C843F7"/>
    <w:rsid w:val="00C85BE3"/>
    <w:rsid w:val="00C87897"/>
    <w:rsid w:val="00C9091F"/>
    <w:rsid w:val="00C910BF"/>
    <w:rsid w:val="00C9153F"/>
    <w:rsid w:val="00C9274C"/>
    <w:rsid w:val="00C9322A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945"/>
    <w:rsid w:val="00CC157A"/>
    <w:rsid w:val="00CC2CCE"/>
    <w:rsid w:val="00CC6628"/>
    <w:rsid w:val="00CC6BBF"/>
    <w:rsid w:val="00CD0FA6"/>
    <w:rsid w:val="00CD4ABE"/>
    <w:rsid w:val="00CD6015"/>
    <w:rsid w:val="00CD6E91"/>
    <w:rsid w:val="00CD7E0C"/>
    <w:rsid w:val="00CE155D"/>
    <w:rsid w:val="00CE28B6"/>
    <w:rsid w:val="00CE2FED"/>
    <w:rsid w:val="00CE3A19"/>
    <w:rsid w:val="00CE3B52"/>
    <w:rsid w:val="00CE3E3E"/>
    <w:rsid w:val="00CE3E60"/>
    <w:rsid w:val="00CE63F5"/>
    <w:rsid w:val="00CE65AF"/>
    <w:rsid w:val="00CF688D"/>
    <w:rsid w:val="00CF7260"/>
    <w:rsid w:val="00D019BE"/>
    <w:rsid w:val="00D01CBA"/>
    <w:rsid w:val="00D02F1D"/>
    <w:rsid w:val="00D03613"/>
    <w:rsid w:val="00D10E54"/>
    <w:rsid w:val="00D12146"/>
    <w:rsid w:val="00D12980"/>
    <w:rsid w:val="00D12B2B"/>
    <w:rsid w:val="00D133CE"/>
    <w:rsid w:val="00D171B6"/>
    <w:rsid w:val="00D17FAE"/>
    <w:rsid w:val="00D24F46"/>
    <w:rsid w:val="00D25C37"/>
    <w:rsid w:val="00D26C37"/>
    <w:rsid w:val="00D318B8"/>
    <w:rsid w:val="00D33A66"/>
    <w:rsid w:val="00D34AA7"/>
    <w:rsid w:val="00D36A28"/>
    <w:rsid w:val="00D40BAB"/>
    <w:rsid w:val="00D4101E"/>
    <w:rsid w:val="00D469C5"/>
    <w:rsid w:val="00D47FE8"/>
    <w:rsid w:val="00D52AE5"/>
    <w:rsid w:val="00D537A6"/>
    <w:rsid w:val="00D53FAB"/>
    <w:rsid w:val="00D554B6"/>
    <w:rsid w:val="00D565EB"/>
    <w:rsid w:val="00D56DAC"/>
    <w:rsid w:val="00D6065A"/>
    <w:rsid w:val="00D60762"/>
    <w:rsid w:val="00D619BE"/>
    <w:rsid w:val="00D63959"/>
    <w:rsid w:val="00D67869"/>
    <w:rsid w:val="00D7058C"/>
    <w:rsid w:val="00D70B62"/>
    <w:rsid w:val="00D730F7"/>
    <w:rsid w:val="00D767FE"/>
    <w:rsid w:val="00D8025D"/>
    <w:rsid w:val="00D81B17"/>
    <w:rsid w:val="00D8579F"/>
    <w:rsid w:val="00D85CE2"/>
    <w:rsid w:val="00D86A4F"/>
    <w:rsid w:val="00D91C81"/>
    <w:rsid w:val="00D92637"/>
    <w:rsid w:val="00D92EF3"/>
    <w:rsid w:val="00D9436B"/>
    <w:rsid w:val="00D956DF"/>
    <w:rsid w:val="00D97E2F"/>
    <w:rsid w:val="00DB0502"/>
    <w:rsid w:val="00DB2737"/>
    <w:rsid w:val="00DB64B0"/>
    <w:rsid w:val="00DB709F"/>
    <w:rsid w:val="00DB7CD8"/>
    <w:rsid w:val="00DC29E9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20C7"/>
    <w:rsid w:val="00E03815"/>
    <w:rsid w:val="00E04D19"/>
    <w:rsid w:val="00E0609C"/>
    <w:rsid w:val="00E064AA"/>
    <w:rsid w:val="00E101A2"/>
    <w:rsid w:val="00E108FE"/>
    <w:rsid w:val="00E10DC6"/>
    <w:rsid w:val="00E1377D"/>
    <w:rsid w:val="00E138F0"/>
    <w:rsid w:val="00E17B5C"/>
    <w:rsid w:val="00E26CBA"/>
    <w:rsid w:val="00E26D11"/>
    <w:rsid w:val="00E328C0"/>
    <w:rsid w:val="00E32A26"/>
    <w:rsid w:val="00E34D6F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455BB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76F9C"/>
    <w:rsid w:val="00E813F7"/>
    <w:rsid w:val="00E82526"/>
    <w:rsid w:val="00E82541"/>
    <w:rsid w:val="00E82786"/>
    <w:rsid w:val="00E842BD"/>
    <w:rsid w:val="00E86F22"/>
    <w:rsid w:val="00E86F41"/>
    <w:rsid w:val="00E9010D"/>
    <w:rsid w:val="00E923C7"/>
    <w:rsid w:val="00E92B75"/>
    <w:rsid w:val="00E94374"/>
    <w:rsid w:val="00E94F1A"/>
    <w:rsid w:val="00E9573F"/>
    <w:rsid w:val="00E960A9"/>
    <w:rsid w:val="00E96794"/>
    <w:rsid w:val="00E97860"/>
    <w:rsid w:val="00EA17D3"/>
    <w:rsid w:val="00EA6606"/>
    <w:rsid w:val="00EA7579"/>
    <w:rsid w:val="00EB2269"/>
    <w:rsid w:val="00EB2874"/>
    <w:rsid w:val="00EB336E"/>
    <w:rsid w:val="00EB4958"/>
    <w:rsid w:val="00EB5138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1CFC"/>
    <w:rsid w:val="00ED2497"/>
    <w:rsid w:val="00ED43D2"/>
    <w:rsid w:val="00ED5D28"/>
    <w:rsid w:val="00ED7543"/>
    <w:rsid w:val="00ED7925"/>
    <w:rsid w:val="00EE0CBE"/>
    <w:rsid w:val="00EE15FC"/>
    <w:rsid w:val="00EE1815"/>
    <w:rsid w:val="00EE27A6"/>
    <w:rsid w:val="00EE2C75"/>
    <w:rsid w:val="00EE706F"/>
    <w:rsid w:val="00EE7818"/>
    <w:rsid w:val="00EF0E32"/>
    <w:rsid w:val="00EF12F3"/>
    <w:rsid w:val="00EF1965"/>
    <w:rsid w:val="00EF1C07"/>
    <w:rsid w:val="00EF1E24"/>
    <w:rsid w:val="00EF2072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3849"/>
    <w:rsid w:val="00F45A48"/>
    <w:rsid w:val="00F535D6"/>
    <w:rsid w:val="00F54909"/>
    <w:rsid w:val="00F57698"/>
    <w:rsid w:val="00F57956"/>
    <w:rsid w:val="00F61372"/>
    <w:rsid w:val="00F6756D"/>
    <w:rsid w:val="00F71A65"/>
    <w:rsid w:val="00F735E9"/>
    <w:rsid w:val="00F74163"/>
    <w:rsid w:val="00F74B96"/>
    <w:rsid w:val="00F75A76"/>
    <w:rsid w:val="00F760E3"/>
    <w:rsid w:val="00F82B58"/>
    <w:rsid w:val="00F83F92"/>
    <w:rsid w:val="00F84365"/>
    <w:rsid w:val="00F84BFB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21A5"/>
    <w:rsid w:val="00FA31EC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2531"/>
    <w:rsid w:val="00FC489E"/>
    <w:rsid w:val="00FC54D1"/>
    <w:rsid w:val="00FC6358"/>
    <w:rsid w:val="00FD2664"/>
    <w:rsid w:val="00FD4707"/>
    <w:rsid w:val="00FD5991"/>
    <w:rsid w:val="00FD5B6C"/>
    <w:rsid w:val="00FD5DD6"/>
    <w:rsid w:val="00FD5F97"/>
    <w:rsid w:val="00FD6ABB"/>
    <w:rsid w:val="00FD6F44"/>
    <w:rsid w:val="00FD773E"/>
    <w:rsid w:val="00FE0019"/>
    <w:rsid w:val="00FE2AE1"/>
    <w:rsid w:val="00FE2F72"/>
    <w:rsid w:val="00FE3B80"/>
    <w:rsid w:val="00FE44A9"/>
    <w:rsid w:val="00FE4ECB"/>
    <w:rsid w:val="00FE71E4"/>
    <w:rsid w:val="00FF04FA"/>
    <w:rsid w:val="00FF198C"/>
    <w:rsid w:val="00FF22D7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,Farebný zoznam – zvýraznenie 11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,Farebný zoznam – zvýraznenie 11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  <w:style w:type="character" w:customStyle="1" w:styleId="fontstyle01">
    <w:name w:val="fontstyle01"/>
    <w:basedOn w:val="Predvolenpsmoodseku"/>
    <w:rsid w:val="00E76F9C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png@01D6F2FC.E4E93F20" TargetMode="External"/><Relationship Id="rId1" Type="http://schemas.openxmlformats.org/officeDocument/2006/relationships/image" Target="media/image1.png"/><Relationship Id="rId5" Type="http://schemas.openxmlformats.org/officeDocument/2006/relationships/image" Target="media/image4.png"/><Relationship Id="rId4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Zstupntext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Zstupntext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E4A7E9828E7D44849798DF46E1C766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834076-1AA3-48E7-A299-746DA7F47EC4}"/>
      </w:docPartPr>
      <w:docPartBody>
        <w:p w:rsidR="00514765" w:rsidRDefault="008F0B6E" w:rsidP="008F0B6E">
          <w:pPr>
            <w:pStyle w:val="E4A7E9828E7D44849798DF46E1C766CC1"/>
          </w:pPr>
          <w:r w:rsidRPr="004E4F7F">
            <w:rPr>
              <w:rStyle w:val="Zstupntext"/>
            </w:rPr>
            <w:t>Vyberte položku.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331757D457BB4A38A5A471296DD85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26927A-6E18-4971-A835-6FAE502CC007}"/>
      </w:docPartPr>
      <w:docPartBody>
        <w:p w:rsidR="00BE51E0" w:rsidRDefault="00FE2F78" w:rsidP="00FE2F78">
          <w:pPr>
            <w:pStyle w:val="331757D457BB4A38A5A471296DD85755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3F7A"/>
    <w:rsid w:val="000006E8"/>
    <w:rsid w:val="00050D95"/>
    <w:rsid w:val="0008059F"/>
    <w:rsid w:val="000862D5"/>
    <w:rsid w:val="00086F23"/>
    <w:rsid w:val="001119A7"/>
    <w:rsid w:val="00147404"/>
    <w:rsid w:val="0015687B"/>
    <w:rsid w:val="001E0131"/>
    <w:rsid w:val="00206E3E"/>
    <w:rsid w:val="0031009D"/>
    <w:rsid w:val="00370346"/>
    <w:rsid w:val="003B20BC"/>
    <w:rsid w:val="003C4D1D"/>
    <w:rsid w:val="003E72B1"/>
    <w:rsid w:val="00416306"/>
    <w:rsid w:val="00417961"/>
    <w:rsid w:val="0046276E"/>
    <w:rsid w:val="0050057B"/>
    <w:rsid w:val="00503470"/>
    <w:rsid w:val="00505EB4"/>
    <w:rsid w:val="00506C57"/>
    <w:rsid w:val="00514765"/>
    <w:rsid w:val="00517339"/>
    <w:rsid w:val="00580E5E"/>
    <w:rsid w:val="005A698A"/>
    <w:rsid w:val="006845DE"/>
    <w:rsid w:val="007B0225"/>
    <w:rsid w:val="00803F6C"/>
    <w:rsid w:val="008A5F9C"/>
    <w:rsid w:val="008F0B6E"/>
    <w:rsid w:val="00904A4B"/>
    <w:rsid w:val="009400AE"/>
    <w:rsid w:val="00947A88"/>
    <w:rsid w:val="00966EEE"/>
    <w:rsid w:val="00976238"/>
    <w:rsid w:val="009B4DB2"/>
    <w:rsid w:val="009C3CCC"/>
    <w:rsid w:val="00A118B3"/>
    <w:rsid w:val="00A15D86"/>
    <w:rsid w:val="00A54FC6"/>
    <w:rsid w:val="00B21DAE"/>
    <w:rsid w:val="00BE51E0"/>
    <w:rsid w:val="00CE79F2"/>
    <w:rsid w:val="00D5420E"/>
    <w:rsid w:val="00D659EE"/>
    <w:rsid w:val="00E426B2"/>
    <w:rsid w:val="00E4685B"/>
    <w:rsid w:val="00E6682F"/>
    <w:rsid w:val="00EB2E49"/>
    <w:rsid w:val="00EF3E39"/>
    <w:rsid w:val="00F23F7A"/>
    <w:rsid w:val="00F40C69"/>
    <w:rsid w:val="00F70B43"/>
    <w:rsid w:val="00FB0B8E"/>
    <w:rsid w:val="00FD6CA0"/>
    <w:rsid w:val="00FD6FA9"/>
    <w:rsid w:val="00FE1D60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FE2F78"/>
    <w:rPr>
      <w:color w:val="808080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331757D457BB4A38A5A471296DD85755">
    <w:name w:val="331757D457BB4A38A5A471296DD85755"/>
    <w:rsid w:val="00FE2F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17805C-10C5-48E0-9794-73B64D864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3214</Words>
  <Characters>18325</Characters>
  <Application>Microsoft Office Word</Application>
  <DocSecurity>4</DocSecurity>
  <Lines>152</Lines>
  <Paragraphs>42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2023-05-24T10:47:00Z</dcterms:created>
  <dcterms:modified xsi:type="dcterms:W3CDTF">2023-05-24T10:47:00Z</dcterms:modified>
</cp:coreProperties>
</file>